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662D76B5">
        <w:tc>
          <w:tcPr>
            <w:tcW w:w="1620" w:type="dxa"/>
            <w:tcBorders>
              <w:bottom w:val="single" w:sz="4" w:space="0" w:color="auto"/>
            </w:tcBorders>
            <w:shd w:val="clear" w:color="auto" w:fill="FFFFFF" w:themeFill="background1"/>
            <w:vAlign w:val="center"/>
          </w:tcPr>
          <w:p w14:paraId="1DB23675" w14:textId="77777777" w:rsidR="00067FE2" w:rsidRDefault="00067FE2" w:rsidP="00866A37">
            <w:pPr>
              <w:pStyle w:val="Header"/>
              <w:spacing w:before="120" w:after="120"/>
            </w:pPr>
            <w:r>
              <w:t>NPRR Number</w:t>
            </w:r>
          </w:p>
        </w:tc>
        <w:tc>
          <w:tcPr>
            <w:tcW w:w="1260" w:type="dxa"/>
            <w:tcBorders>
              <w:bottom w:val="single" w:sz="4" w:space="0" w:color="auto"/>
            </w:tcBorders>
            <w:vAlign w:val="center"/>
          </w:tcPr>
          <w:p w14:paraId="58DFDEEC" w14:textId="70956703" w:rsidR="00067FE2" w:rsidRDefault="005A5E08" w:rsidP="00866A37">
            <w:pPr>
              <w:pStyle w:val="Header"/>
              <w:spacing w:before="120" w:after="120"/>
              <w:jc w:val="center"/>
            </w:pPr>
            <w:hyperlink r:id="rId11" w:history="1">
              <w:r w:rsidRPr="005A5E08">
                <w:rPr>
                  <w:rStyle w:val="Hyperlink"/>
                </w:rPr>
                <w:t>1298</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866A37">
            <w:pPr>
              <w:pStyle w:val="Header"/>
              <w:spacing w:before="120" w:after="120"/>
            </w:pPr>
            <w:r>
              <w:t>NPRR Title</w:t>
            </w:r>
          </w:p>
        </w:tc>
        <w:tc>
          <w:tcPr>
            <w:tcW w:w="6660" w:type="dxa"/>
            <w:tcBorders>
              <w:bottom w:val="single" w:sz="4" w:space="0" w:color="auto"/>
            </w:tcBorders>
            <w:vAlign w:val="center"/>
          </w:tcPr>
          <w:p w14:paraId="58F14EBB" w14:textId="725777EC" w:rsidR="00067FE2" w:rsidRDefault="00AC20D7" w:rsidP="00866A37">
            <w:pPr>
              <w:pStyle w:val="Header"/>
              <w:spacing w:before="120" w:after="120"/>
            </w:pPr>
            <w:r>
              <w:t xml:space="preserve">Timing Requirements for Comments </w:t>
            </w:r>
            <w:r w:rsidR="000630E1">
              <w:t>to</w:t>
            </w:r>
            <w:r>
              <w:t xml:space="preserve"> Subcommittee Reports</w:t>
            </w:r>
          </w:p>
        </w:tc>
      </w:tr>
      <w:tr w:rsidR="00492FDF" w:rsidRPr="00E01925" w14:paraId="398BCBF4" w14:textId="77777777" w:rsidTr="662D76B5">
        <w:trPr>
          <w:trHeight w:val="518"/>
        </w:trPr>
        <w:tc>
          <w:tcPr>
            <w:tcW w:w="2880" w:type="dxa"/>
            <w:gridSpan w:val="2"/>
            <w:shd w:val="clear" w:color="auto" w:fill="FFFFFF" w:themeFill="background1"/>
            <w:vAlign w:val="center"/>
          </w:tcPr>
          <w:p w14:paraId="3A20C7F8" w14:textId="5D3F9BAC" w:rsidR="00492FDF" w:rsidRPr="00E01925" w:rsidRDefault="00492FDF" w:rsidP="00492FDF">
            <w:pPr>
              <w:pStyle w:val="Header"/>
              <w:spacing w:before="120" w:after="120"/>
              <w:rPr>
                <w:bCs w:val="0"/>
              </w:rPr>
            </w:pPr>
            <w:r w:rsidRPr="0027027D">
              <w:t>Date of Decision</w:t>
            </w:r>
          </w:p>
        </w:tc>
        <w:tc>
          <w:tcPr>
            <w:tcW w:w="7560" w:type="dxa"/>
            <w:gridSpan w:val="2"/>
            <w:vAlign w:val="center"/>
          </w:tcPr>
          <w:p w14:paraId="16A45634" w14:textId="74CD011C" w:rsidR="00492FDF" w:rsidRPr="00E01925" w:rsidRDefault="00492FDF" w:rsidP="00492FDF">
            <w:pPr>
              <w:pStyle w:val="NormalArial"/>
              <w:spacing w:before="120" w:after="120"/>
            </w:pPr>
            <w:r>
              <w:t>September 17</w:t>
            </w:r>
            <w:r w:rsidRPr="0027027D">
              <w:t>, 202</w:t>
            </w:r>
            <w:r>
              <w:t>5</w:t>
            </w:r>
          </w:p>
        </w:tc>
      </w:tr>
      <w:tr w:rsidR="00492FDF" w:rsidRPr="00E01925" w14:paraId="49A7D895" w14:textId="77777777" w:rsidTr="662D76B5">
        <w:trPr>
          <w:trHeight w:val="518"/>
        </w:trPr>
        <w:tc>
          <w:tcPr>
            <w:tcW w:w="2880" w:type="dxa"/>
            <w:gridSpan w:val="2"/>
            <w:shd w:val="clear" w:color="auto" w:fill="FFFFFF" w:themeFill="background1"/>
            <w:vAlign w:val="center"/>
          </w:tcPr>
          <w:p w14:paraId="4DEF0FCC" w14:textId="261B2726" w:rsidR="00492FDF" w:rsidRPr="00E01925" w:rsidRDefault="00492FDF" w:rsidP="00492FDF">
            <w:pPr>
              <w:pStyle w:val="Header"/>
              <w:spacing w:before="120" w:after="120"/>
              <w:rPr>
                <w:bCs w:val="0"/>
              </w:rPr>
            </w:pPr>
            <w:r w:rsidRPr="0027027D">
              <w:t>Action</w:t>
            </w:r>
          </w:p>
        </w:tc>
        <w:tc>
          <w:tcPr>
            <w:tcW w:w="7560" w:type="dxa"/>
            <w:gridSpan w:val="2"/>
            <w:vAlign w:val="center"/>
          </w:tcPr>
          <w:p w14:paraId="673DD1D5" w14:textId="7D2E7AC8" w:rsidR="00492FDF" w:rsidRDefault="00492FDF" w:rsidP="00492FDF">
            <w:pPr>
              <w:pStyle w:val="NormalArial"/>
              <w:spacing w:before="120" w:after="120"/>
            </w:pPr>
            <w:r>
              <w:t>Tabled</w:t>
            </w:r>
          </w:p>
        </w:tc>
      </w:tr>
      <w:tr w:rsidR="00492FDF" w:rsidRPr="00E01925" w14:paraId="5B12E2F2" w14:textId="77777777" w:rsidTr="662D76B5">
        <w:trPr>
          <w:trHeight w:val="518"/>
        </w:trPr>
        <w:tc>
          <w:tcPr>
            <w:tcW w:w="2880" w:type="dxa"/>
            <w:gridSpan w:val="2"/>
            <w:shd w:val="clear" w:color="auto" w:fill="FFFFFF" w:themeFill="background1"/>
            <w:vAlign w:val="center"/>
          </w:tcPr>
          <w:p w14:paraId="6677DE82" w14:textId="3C5C8645" w:rsidR="00492FDF" w:rsidRPr="00E01925" w:rsidRDefault="00492FDF" w:rsidP="00492FDF">
            <w:pPr>
              <w:pStyle w:val="Header"/>
              <w:spacing w:before="120" w:after="120"/>
              <w:rPr>
                <w:bCs w:val="0"/>
              </w:rPr>
            </w:pPr>
            <w:r w:rsidRPr="0027027D">
              <w:t xml:space="preserve">Timeline </w:t>
            </w:r>
          </w:p>
        </w:tc>
        <w:tc>
          <w:tcPr>
            <w:tcW w:w="7560" w:type="dxa"/>
            <w:gridSpan w:val="2"/>
            <w:vAlign w:val="center"/>
          </w:tcPr>
          <w:p w14:paraId="1FA01358" w14:textId="4497C6C7" w:rsidR="00492FDF" w:rsidRDefault="00492FDF" w:rsidP="00492FDF">
            <w:pPr>
              <w:pStyle w:val="NormalArial"/>
              <w:spacing w:before="120" w:after="120"/>
            </w:pPr>
            <w:r w:rsidRPr="0027027D">
              <w:t>Normal</w:t>
            </w:r>
          </w:p>
        </w:tc>
      </w:tr>
      <w:tr w:rsidR="00492FDF" w:rsidRPr="00E01925" w14:paraId="00888EF4" w14:textId="77777777" w:rsidTr="662D76B5">
        <w:trPr>
          <w:trHeight w:val="518"/>
        </w:trPr>
        <w:tc>
          <w:tcPr>
            <w:tcW w:w="2880" w:type="dxa"/>
            <w:gridSpan w:val="2"/>
            <w:shd w:val="clear" w:color="auto" w:fill="FFFFFF" w:themeFill="background1"/>
            <w:vAlign w:val="center"/>
          </w:tcPr>
          <w:p w14:paraId="3624B222" w14:textId="0DB1A599" w:rsidR="00492FDF" w:rsidRPr="00E01925" w:rsidRDefault="00492FDF" w:rsidP="00492FDF">
            <w:pPr>
              <w:pStyle w:val="Header"/>
              <w:spacing w:before="120" w:after="120"/>
              <w:rPr>
                <w:bCs w:val="0"/>
              </w:rPr>
            </w:pPr>
            <w:r w:rsidRPr="0027027D">
              <w:t>Proposed Effective Date</w:t>
            </w:r>
          </w:p>
        </w:tc>
        <w:tc>
          <w:tcPr>
            <w:tcW w:w="7560" w:type="dxa"/>
            <w:gridSpan w:val="2"/>
            <w:vAlign w:val="center"/>
          </w:tcPr>
          <w:p w14:paraId="38D28D6E" w14:textId="732AA83C" w:rsidR="00492FDF" w:rsidRDefault="00492FDF" w:rsidP="00492FDF">
            <w:pPr>
              <w:pStyle w:val="NormalArial"/>
              <w:spacing w:before="120" w:after="120"/>
            </w:pPr>
            <w:r w:rsidRPr="0027027D">
              <w:t>To be determined</w:t>
            </w:r>
          </w:p>
        </w:tc>
      </w:tr>
      <w:tr w:rsidR="00492FDF" w:rsidRPr="00E01925" w14:paraId="710328C1" w14:textId="77777777" w:rsidTr="662D76B5">
        <w:trPr>
          <w:trHeight w:val="518"/>
        </w:trPr>
        <w:tc>
          <w:tcPr>
            <w:tcW w:w="2880" w:type="dxa"/>
            <w:gridSpan w:val="2"/>
            <w:shd w:val="clear" w:color="auto" w:fill="FFFFFF" w:themeFill="background1"/>
            <w:vAlign w:val="center"/>
          </w:tcPr>
          <w:p w14:paraId="5DF7D982" w14:textId="4684F4D7" w:rsidR="00492FDF" w:rsidRPr="00E01925" w:rsidRDefault="00492FDF" w:rsidP="00492FDF">
            <w:pPr>
              <w:pStyle w:val="Header"/>
              <w:spacing w:before="120" w:after="120"/>
              <w:rPr>
                <w:bCs w:val="0"/>
              </w:rPr>
            </w:pPr>
            <w:r w:rsidRPr="0027027D">
              <w:t>Priority and Rank Assigned</w:t>
            </w:r>
          </w:p>
        </w:tc>
        <w:tc>
          <w:tcPr>
            <w:tcW w:w="7560" w:type="dxa"/>
            <w:gridSpan w:val="2"/>
            <w:vAlign w:val="center"/>
          </w:tcPr>
          <w:p w14:paraId="086049FD" w14:textId="75B1BD6F" w:rsidR="00492FDF" w:rsidRDefault="00492FDF" w:rsidP="00492FDF">
            <w:pPr>
              <w:pStyle w:val="NormalArial"/>
              <w:spacing w:before="120" w:after="120"/>
            </w:pPr>
            <w:r w:rsidRPr="0027027D">
              <w:t>To be determined</w:t>
            </w:r>
          </w:p>
        </w:tc>
      </w:tr>
      <w:tr w:rsidR="009D17F0" w14:paraId="117EEC9D" w14:textId="77777777" w:rsidTr="662D76B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866A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AE7BD82" w14:textId="5F16B460" w:rsidR="00866A37" w:rsidRPr="00866A37" w:rsidRDefault="00866A37" w:rsidP="00DA67DD">
            <w:pPr>
              <w:spacing w:before="120"/>
              <w:rPr>
                <w:rFonts w:ascii="Arial" w:hAnsi="Arial" w:cs="Arial"/>
              </w:rPr>
            </w:pPr>
            <w:r w:rsidRPr="00866A37">
              <w:rPr>
                <w:rFonts w:ascii="Arial" w:hAnsi="Arial" w:cs="Arial"/>
              </w:rPr>
              <w:t>21.4.4</w:t>
            </w:r>
            <w:r>
              <w:rPr>
                <w:rFonts w:ascii="Arial" w:hAnsi="Arial" w:cs="Arial"/>
              </w:rPr>
              <w:t xml:space="preserve">, </w:t>
            </w:r>
            <w:r w:rsidRPr="00866A37">
              <w:rPr>
                <w:rFonts w:ascii="Arial" w:hAnsi="Arial" w:cs="Arial"/>
              </w:rPr>
              <w:t>Protocol Revision Subcommittee Review and Action</w:t>
            </w:r>
          </w:p>
          <w:p w14:paraId="3356516F" w14:textId="668574BC" w:rsidR="009D17F0" w:rsidRPr="00FB509B" w:rsidRDefault="784A2B89" w:rsidP="00DA67DD">
            <w:pPr>
              <w:pStyle w:val="NormalArial"/>
              <w:spacing w:after="120"/>
            </w:pPr>
            <w:proofErr w:type="gramStart"/>
            <w:r w:rsidRPr="00866A37">
              <w:rPr>
                <w:rFonts w:cs="Arial"/>
              </w:rPr>
              <w:t>21.4.5, Comments</w:t>
            </w:r>
            <w:proofErr w:type="gramEnd"/>
            <w:r w:rsidRPr="00866A37">
              <w:rPr>
                <w:rFonts w:cs="Arial"/>
              </w:rPr>
              <w:t xml:space="preserve"> to the Protocol Revision Subcommittee</w:t>
            </w:r>
            <w:r>
              <w:t xml:space="preserve"> Report</w:t>
            </w:r>
          </w:p>
        </w:tc>
      </w:tr>
      <w:tr w:rsidR="00C9766A" w14:paraId="112502C0" w14:textId="77777777" w:rsidTr="00D06A44">
        <w:trPr>
          <w:trHeight w:val="518"/>
        </w:trPr>
        <w:tc>
          <w:tcPr>
            <w:tcW w:w="2880" w:type="dxa"/>
            <w:gridSpan w:val="2"/>
            <w:tcBorders>
              <w:bottom w:val="single" w:sz="4" w:space="0" w:color="auto"/>
            </w:tcBorders>
            <w:vAlign w:val="center"/>
          </w:tcPr>
          <w:p w14:paraId="4D47FBFB" w14:textId="77777777" w:rsidR="00C9766A" w:rsidRDefault="00625E5D" w:rsidP="00866A37">
            <w:pPr>
              <w:pStyle w:val="Header"/>
              <w:spacing w:before="120" w:after="120"/>
            </w:pPr>
            <w:r w:rsidRPr="00D06A44">
              <w:t xml:space="preserve">Related Documents </w:t>
            </w:r>
            <w:r w:rsidR="00C9766A" w:rsidRPr="00D06A44">
              <w:t xml:space="preserve">Requiring </w:t>
            </w:r>
            <w:r w:rsidRPr="00D06A44">
              <w:t>Revision/</w:t>
            </w:r>
            <w:r w:rsidR="0017783C" w:rsidRPr="00D06A44">
              <w:t>R</w:t>
            </w:r>
            <w:r w:rsidR="003069F4" w:rsidRPr="00D06A44">
              <w:t>elated Revision Request</w:t>
            </w:r>
            <w:r w:rsidR="0007682E" w:rsidRPr="00D06A44">
              <w:t>s</w:t>
            </w:r>
          </w:p>
        </w:tc>
        <w:tc>
          <w:tcPr>
            <w:tcW w:w="7560" w:type="dxa"/>
            <w:gridSpan w:val="2"/>
            <w:tcBorders>
              <w:bottom w:val="single" w:sz="4" w:space="0" w:color="auto"/>
            </w:tcBorders>
            <w:vAlign w:val="center"/>
          </w:tcPr>
          <w:p w14:paraId="44F92A78" w14:textId="77777777" w:rsidR="00881344" w:rsidRDefault="00107539" w:rsidP="00C47A15">
            <w:pPr>
              <w:pStyle w:val="NormalArial"/>
              <w:spacing w:before="120"/>
            </w:pPr>
            <w:r>
              <w:t xml:space="preserve">Commercial Operation Guide </w:t>
            </w:r>
          </w:p>
          <w:p w14:paraId="33499750" w14:textId="5B943C24" w:rsidR="00881344" w:rsidRDefault="00881344" w:rsidP="00C47A15">
            <w:pPr>
              <w:pStyle w:val="NormalArial"/>
            </w:pPr>
            <w:r>
              <w:t>4.3.3, WMS Review and Action</w:t>
            </w:r>
          </w:p>
          <w:p w14:paraId="59C5A3B7" w14:textId="7BE8F69B" w:rsidR="00107539" w:rsidRDefault="00107539" w:rsidP="00C47A15">
            <w:pPr>
              <w:pStyle w:val="NormalArial"/>
              <w:spacing w:after="120"/>
            </w:pPr>
            <w:r>
              <w:t>4.3.4, Comments to the WMS Report</w:t>
            </w:r>
          </w:p>
          <w:p w14:paraId="1A6956D7" w14:textId="77777777" w:rsidR="00881344" w:rsidRDefault="0079483A" w:rsidP="00C47A15">
            <w:pPr>
              <w:pStyle w:val="NormalArial"/>
            </w:pPr>
            <w:r>
              <w:t xml:space="preserve">Load Profiling Guide </w:t>
            </w:r>
          </w:p>
          <w:p w14:paraId="2F742310" w14:textId="77777777" w:rsidR="00C47A15" w:rsidRDefault="00C47A15" w:rsidP="00C47A15">
            <w:pPr>
              <w:pStyle w:val="NormalArial"/>
            </w:pPr>
            <w:r>
              <w:t>2.3.3, RMS Review and Action</w:t>
            </w:r>
          </w:p>
          <w:p w14:paraId="5D0970FE" w14:textId="08E0B45E" w:rsidR="0079483A" w:rsidRDefault="0079483A" w:rsidP="00C47A15">
            <w:pPr>
              <w:pStyle w:val="NormalArial"/>
              <w:spacing w:after="120"/>
            </w:pPr>
            <w:r>
              <w:t>2.3.4, Comments to the RMS Report</w:t>
            </w:r>
          </w:p>
          <w:p w14:paraId="520199DC" w14:textId="77777777" w:rsidR="00881344" w:rsidRDefault="00107539" w:rsidP="00C47A15">
            <w:pPr>
              <w:pStyle w:val="NormalArial"/>
            </w:pPr>
            <w:r>
              <w:t xml:space="preserve">Nodal Operating Guide </w:t>
            </w:r>
          </w:p>
          <w:p w14:paraId="3255CE00" w14:textId="77777777" w:rsidR="00666738" w:rsidRDefault="00666738" w:rsidP="00C47A15">
            <w:pPr>
              <w:pStyle w:val="NormalArial"/>
            </w:pPr>
            <w:r>
              <w:t>1.3.3.3, ROS Review and Action</w:t>
            </w:r>
          </w:p>
          <w:p w14:paraId="7C61EAE6" w14:textId="4574F131" w:rsidR="00107539" w:rsidRDefault="00107539" w:rsidP="00666738">
            <w:pPr>
              <w:pStyle w:val="NormalArial"/>
              <w:spacing w:after="120"/>
            </w:pPr>
            <w:r>
              <w:t>1.3.3.4, Comments to the ROS Report</w:t>
            </w:r>
          </w:p>
          <w:p w14:paraId="7F8F7E12" w14:textId="77777777" w:rsidR="00881344" w:rsidRDefault="0079483A" w:rsidP="00C47A15">
            <w:pPr>
              <w:pStyle w:val="NormalArial"/>
            </w:pPr>
            <w:r>
              <w:t xml:space="preserve">Planning Guide </w:t>
            </w:r>
          </w:p>
          <w:p w14:paraId="2285E31E" w14:textId="77777777" w:rsidR="00D43B2B" w:rsidRDefault="00CF4600" w:rsidP="00C47A15">
            <w:pPr>
              <w:pStyle w:val="NormalArial"/>
            </w:pPr>
            <w:r>
              <w:t xml:space="preserve">1.2.3.3, </w:t>
            </w:r>
            <w:r w:rsidR="00D43B2B">
              <w:t>ROS Review and Action</w:t>
            </w:r>
          </w:p>
          <w:p w14:paraId="62B0FFD8" w14:textId="36EFA47B" w:rsidR="0079483A" w:rsidRDefault="0079483A" w:rsidP="00F00265">
            <w:pPr>
              <w:pStyle w:val="NormalArial"/>
              <w:spacing w:after="120"/>
            </w:pPr>
            <w:r>
              <w:t>1.2.3.4, Comments to the ROS Report</w:t>
            </w:r>
          </w:p>
          <w:p w14:paraId="5BB71CD7" w14:textId="77777777" w:rsidR="00881344" w:rsidRDefault="0079483A" w:rsidP="00C47A15">
            <w:pPr>
              <w:pStyle w:val="NormalArial"/>
            </w:pPr>
            <w:r>
              <w:t xml:space="preserve">Resource Registration Glossary </w:t>
            </w:r>
          </w:p>
          <w:p w14:paraId="095CF322" w14:textId="6E29A60C" w:rsidR="0004265E" w:rsidRDefault="0004265E" w:rsidP="00C47A15">
            <w:pPr>
              <w:pStyle w:val="NormalArial"/>
            </w:pPr>
            <w:r>
              <w:t>1.2.3.3, ROS Review and Action</w:t>
            </w:r>
          </w:p>
          <w:p w14:paraId="3B53FCF4" w14:textId="7FB622AB" w:rsidR="0079483A" w:rsidRDefault="0079483A" w:rsidP="002964B6">
            <w:pPr>
              <w:pStyle w:val="NormalArial"/>
              <w:spacing w:after="120"/>
            </w:pPr>
            <w:r>
              <w:t>1.2.3.4, Comments to the ROS Report</w:t>
            </w:r>
          </w:p>
          <w:p w14:paraId="4133E256" w14:textId="77777777" w:rsidR="00881344" w:rsidRDefault="004626F4" w:rsidP="00C47A15">
            <w:pPr>
              <w:pStyle w:val="NormalArial"/>
            </w:pPr>
            <w:r>
              <w:t xml:space="preserve">Retail Market Guide </w:t>
            </w:r>
          </w:p>
          <w:p w14:paraId="2BDB3844" w14:textId="62E6C90C" w:rsidR="002964B6" w:rsidRDefault="002964B6" w:rsidP="00C47A15">
            <w:pPr>
              <w:pStyle w:val="NormalArial"/>
            </w:pPr>
            <w:r>
              <w:t xml:space="preserve">3.3.3, </w:t>
            </w:r>
            <w:r w:rsidR="00A86480">
              <w:t>Retail Market Subcommittee Review and Action</w:t>
            </w:r>
          </w:p>
          <w:p w14:paraId="1D237FC6" w14:textId="163FE259" w:rsidR="004626F4" w:rsidRDefault="004626F4" w:rsidP="005B2183">
            <w:pPr>
              <w:pStyle w:val="NormalArial"/>
              <w:spacing w:after="120"/>
            </w:pPr>
            <w:r>
              <w:t>3.3.4, Comments to the Retail Market Subcommittee Report</w:t>
            </w:r>
          </w:p>
          <w:p w14:paraId="63A66B72" w14:textId="77777777" w:rsidR="00881344" w:rsidRDefault="0079483A" w:rsidP="00C47A15">
            <w:pPr>
              <w:pStyle w:val="NormalArial"/>
            </w:pPr>
            <w:r>
              <w:t xml:space="preserve">Settlement Metering Operating Guide </w:t>
            </w:r>
          </w:p>
          <w:p w14:paraId="691A2275" w14:textId="0F5A3754" w:rsidR="009B5C23" w:rsidRDefault="009B5C23" w:rsidP="00C47A15">
            <w:pPr>
              <w:pStyle w:val="NormalArial"/>
            </w:pPr>
            <w:r>
              <w:t>10.3.3, Wholesale Market Subcommittee Review and Action</w:t>
            </w:r>
          </w:p>
          <w:p w14:paraId="6805C9CF" w14:textId="66B92DAD" w:rsidR="0079483A" w:rsidRDefault="0079483A" w:rsidP="009B5C23">
            <w:pPr>
              <w:pStyle w:val="NormalArial"/>
              <w:spacing w:after="120"/>
            </w:pPr>
            <w:r>
              <w:t>10.3.4, Comments to the Wholesale Market Subcommittee Report</w:t>
            </w:r>
          </w:p>
          <w:p w14:paraId="57CE51A0" w14:textId="77777777" w:rsidR="00881344" w:rsidRDefault="0079483A" w:rsidP="00C47A15">
            <w:pPr>
              <w:pStyle w:val="NormalArial"/>
            </w:pPr>
            <w:r>
              <w:t xml:space="preserve">Verifiable Cost Manual </w:t>
            </w:r>
          </w:p>
          <w:p w14:paraId="60975334" w14:textId="77777777" w:rsidR="009B5C23" w:rsidRDefault="009B5C23" w:rsidP="00C47A15">
            <w:pPr>
              <w:pStyle w:val="NormalArial"/>
            </w:pPr>
            <w:r>
              <w:t xml:space="preserve">13.3.3, Wholesale Market Subcommittee Review and Action </w:t>
            </w:r>
          </w:p>
          <w:p w14:paraId="5D9AA7D2" w14:textId="7DA5E6E1" w:rsidR="00E80AC3" w:rsidRPr="00FB509B" w:rsidRDefault="0079483A" w:rsidP="009B5C23">
            <w:pPr>
              <w:pStyle w:val="NormalArial"/>
              <w:spacing w:after="120"/>
            </w:pPr>
            <w:r>
              <w:t>13.3.4, Comments to the Wholesale Market Subcommittee Report</w:t>
            </w:r>
          </w:p>
        </w:tc>
      </w:tr>
      <w:tr w:rsidR="009D17F0" w14:paraId="37367474" w14:textId="77777777" w:rsidTr="662D76B5">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866A37">
            <w:pPr>
              <w:pStyle w:val="Header"/>
              <w:spacing w:before="120" w:after="120"/>
            </w:pPr>
            <w:r>
              <w:lastRenderedPageBreak/>
              <w:t>Revision Description</w:t>
            </w:r>
          </w:p>
        </w:tc>
        <w:tc>
          <w:tcPr>
            <w:tcW w:w="7560" w:type="dxa"/>
            <w:gridSpan w:val="2"/>
            <w:tcBorders>
              <w:bottom w:val="single" w:sz="4" w:space="0" w:color="auto"/>
            </w:tcBorders>
            <w:vAlign w:val="center"/>
          </w:tcPr>
          <w:p w14:paraId="6A00AE95" w14:textId="110A2B9B" w:rsidR="009D17F0" w:rsidRPr="00FB509B" w:rsidRDefault="00866A37" w:rsidP="00176375">
            <w:pPr>
              <w:pStyle w:val="NormalArial"/>
              <w:spacing w:before="120" w:after="120"/>
            </w:pPr>
            <w:r>
              <w:t xml:space="preserve">This Nodal Protocol Revision Request (NPRR) extends discretion to review comments </w:t>
            </w:r>
            <w:r w:rsidR="00C90D49">
              <w:t>to</w:t>
            </w:r>
            <w:r>
              <w:t xml:space="preserve"> the PRS Report that are posted less than six days in advance of the "next regularly scheduled" PRS meeting.  </w:t>
            </w:r>
            <w:r w:rsidR="00624CCE">
              <w:t xml:space="preserve">Paragraph (2) of </w:t>
            </w:r>
            <w:r w:rsidR="27B12285">
              <w:t>Section 21.4.4</w:t>
            </w:r>
            <w:r w:rsidR="00AA0427">
              <w:t xml:space="preserve">, </w:t>
            </w:r>
            <w:r w:rsidR="003277A7">
              <w:t>Protocol Revision Subcommittee Review and Action</w:t>
            </w:r>
            <w:r w:rsidR="00624CCE">
              <w:t>,</w:t>
            </w:r>
            <w:r w:rsidR="27B12285">
              <w:t xml:space="preserve"> allows PRS the discretion to not consider comments on a new NPRR if they are posted after the 14-day comment period.  </w:t>
            </w:r>
          </w:p>
        </w:tc>
      </w:tr>
      <w:tr w:rsidR="009D17F0" w14:paraId="7C0519CA" w14:textId="77777777" w:rsidTr="662D76B5">
        <w:trPr>
          <w:trHeight w:val="518"/>
        </w:trPr>
        <w:tc>
          <w:tcPr>
            <w:tcW w:w="2880" w:type="dxa"/>
            <w:gridSpan w:val="2"/>
            <w:shd w:val="clear" w:color="auto" w:fill="FFFFFF" w:themeFill="background1"/>
            <w:vAlign w:val="center"/>
          </w:tcPr>
          <w:p w14:paraId="3F1E5650" w14:textId="77777777" w:rsidR="009D17F0" w:rsidRDefault="009D17F0" w:rsidP="00866A37">
            <w:pPr>
              <w:pStyle w:val="Header"/>
              <w:spacing w:before="120" w:after="120"/>
            </w:pPr>
            <w:r>
              <w:t>Reason for Revision</w:t>
            </w:r>
          </w:p>
        </w:tc>
        <w:tc>
          <w:tcPr>
            <w:tcW w:w="7560" w:type="dxa"/>
            <w:gridSpan w:val="2"/>
            <w:vAlign w:val="center"/>
          </w:tcPr>
          <w:p w14:paraId="013A1B10" w14:textId="6B6ADB72" w:rsidR="00CC7684" w:rsidRDefault="00CC7684" w:rsidP="00CC7684">
            <w:pPr>
              <w:pStyle w:val="NormalArial"/>
              <w:tabs>
                <w:tab w:val="left" w:pos="432"/>
              </w:tabs>
              <w:spacing w:before="120"/>
              <w:ind w:left="432" w:hanging="432"/>
              <w:rPr>
                <w:rFonts w:cs="Arial"/>
                <w:color w:val="000000"/>
              </w:rPr>
            </w:pPr>
            <w:r w:rsidRPr="006629C8">
              <w:object w:dxaOrig="1440" w:dyaOrig="1440" w14:anchorId="32FDAC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D2CEA63" w14:textId="76A3FCD8" w:rsidR="00CC7684" w:rsidRPr="00BD53C5" w:rsidRDefault="00CC7684" w:rsidP="00CC7684">
            <w:pPr>
              <w:pStyle w:val="NormalArial"/>
              <w:tabs>
                <w:tab w:val="left" w:pos="432"/>
              </w:tabs>
              <w:spacing w:before="120"/>
              <w:ind w:left="432" w:hanging="432"/>
              <w:rPr>
                <w:rFonts w:cs="Arial"/>
                <w:color w:val="000000"/>
              </w:rPr>
            </w:pPr>
            <w:r w:rsidRPr="00CD242D">
              <w:object w:dxaOrig="1440" w:dyaOrig="1440" w14:anchorId="48E21710">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F28ACF0" w14:textId="1D2F6A33" w:rsidR="00CC7684" w:rsidRPr="00BD53C5" w:rsidRDefault="00CC7684" w:rsidP="00CC7684">
            <w:pPr>
              <w:pStyle w:val="NormalArial"/>
              <w:spacing w:before="120"/>
              <w:ind w:left="432" w:hanging="432"/>
              <w:rPr>
                <w:rFonts w:cs="Arial"/>
                <w:color w:val="000000"/>
              </w:rPr>
            </w:pPr>
            <w:r w:rsidRPr="006629C8">
              <w:object w:dxaOrig="1440" w:dyaOrig="1440" w14:anchorId="249BA0A6">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67F316A" w14:textId="1FDF5351" w:rsidR="00CC7684" w:rsidRDefault="00CC7684" w:rsidP="00CC7684">
            <w:pPr>
              <w:pStyle w:val="NormalArial"/>
              <w:spacing w:before="120"/>
              <w:rPr>
                <w:iCs/>
                <w:kern w:val="24"/>
              </w:rPr>
            </w:pPr>
            <w:r w:rsidRPr="006629C8">
              <w:object w:dxaOrig="1440" w:dyaOrig="1440" w14:anchorId="016EBFFF">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89796E0" w14:textId="2E7F0901" w:rsidR="00CC7684" w:rsidRDefault="00CC7684" w:rsidP="00CC7684">
            <w:pPr>
              <w:pStyle w:val="NormalArial"/>
              <w:spacing w:before="120"/>
              <w:rPr>
                <w:iCs/>
                <w:kern w:val="24"/>
              </w:rPr>
            </w:pPr>
            <w:r w:rsidRPr="006629C8">
              <w:object w:dxaOrig="1440" w:dyaOrig="1440" w14:anchorId="10C85C40">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A83C5A0" w14:textId="54380E6A" w:rsidR="00CC7684" w:rsidRPr="00CD242D" w:rsidRDefault="00CC7684" w:rsidP="00CC7684">
            <w:pPr>
              <w:pStyle w:val="NormalArial"/>
              <w:spacing w:before="120"/>
              <w:rPr>
                <w:rFonts w:cs="Arial"/>
                <w:color w:val="000000"/>
              </w:rPr>
            </w:pPr>
            <w:r w:rsidRPr="006629C8">
              <w:object w:dxaOrig="1440" w:dyaOrig="1440" w14:anchorId="7187C915">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7C415214" w14:textId="77777777" w:rsidR="00CC7684" w:rsidRDefault="00CC7684" w:rsidP="00CC7684">
            <w:pPr>
              <w:pStyle w:val="NormalArial"/>
              <w:rPr>
                <w:i/>
                <w:sz w:val="20"/>
                <w:szCs w:val="20"/>
              </w:rPr>
            </w:pPr>
          </w:p>
          <w:p w14:paraId="4818D736" w14:textId="70F6C9FD" w:rsidR="00555554" w:rsidRPr="00176375" w:rsidRDefault="00CC7684" w:rsidP="00CC768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492FDF">
        <w:trPr>
          <w:trHeight w:val="518"/>
        </w:trPr>
        <w:tc>
          <w:tcPr>
            <w:tcW w:w="2880" w:type="dxa"/>
            <w:gridSpan w:val="2"/>
            <w:shd w:val="clear" w:color="auto" w:fill="FFFFFF" w:themeFill="background1"/>
            <w:vAlign w:val="center"/>
          </w:tcPr>
          <w:p w14:paraId="6ABB5F27" w14:textId="61EC6BB8" w:rsidR="00625E5D" w:rsidRDefault="00555554" w:rsidP="00866A37">
            <w:pPr>
              <w:pStyle w:val="Header"/>
              <w:spacing w:before="120" w:after="120"/>
            </w:pPr>
            <w:r>
              <w:t>Justification of Reason for Revision and Market Impacts</w:t>
            </w:r>
          </w:p>
        </w:tc>
        <w:tc>
          <w:tcPr>
            <w:tcW w:w="7560" w:type="dxa"/>
            <w:gridSpan w:val="2"/>
            <w:vAlign w:val="center"/>
          </w:tcPr>
          <w:p w14:paraId="313E5647" w14:textId="7E23DDE5" w:rsidR="00625E5D" w:rsidRPr="00483E06" w:rsidRDefault="49AC2F53" w:rsidP="00625E5D">
            <w:pPr>
              <w:pStyle w:val="NormalArial"/>
              <w:spacing w:before="120" w:after="120"/>
            </w:pPr>
            <w:r>
              <w:t xml:space="preserve">This </w:t>
            </w:r>
            <w:r w:rsidR="009B29BA">
              <w:t xml:space="preserve">NPRR </w:t>
            </w:r>
            <w:r>
              <w:t xml:space="preserve">would help </w:t>
            </w:r>
            <w:r w:rsidR="009B29BA">
              <w:t>Market Participants</w:t>
            </w:r>
            <w:r>
              <w:t xml:space="preserve"> make more informed </w:t>
            </w:r>
            <w:r w:rsidR="2A0620DB">
              <w:t xml:space="preserve">decisions on </w:t>
            </w:r>
            <w:r>
              <w:t>NPRRs</w:t>
            </w:r>
            <w:r w:rsidR="009B29BA">
              <w:t xml:space="preserve"> by having timely comments</w:t>
            </w:r>
            <w:r>
              <w:t>.</w:t>
            </w:r>
            <w:r w:rsidR="1CEBCFCB">
              <w:t xml:space="preserve">  It </w:t>
            </w:r>
            <w:r w:rsidR="009B29BA">
              <w:t>provides</w:t>
            </w:r>
            <w:r w:rsidR="1CEBCFCB">
              <w:t xml:space="preserve"> </w:t>
            </w:r>
            <w:r w:rsidR="009B29BA">
              <w:t>S</w:t>
            </w:r>
            <w:r w:rsidR="1CEBCFCB">
              <w:t>ubcommittee</w:t>
            </w:r>
            <w:r w:rsidR="00FB7395">
              <w:t xml:space="preserve"> chairs </w:t>
            </w:r>
            <w:r w:rsidR="009B29BA">
              <w:t xml:space="preserve">with the discretion to </w:t>
            </w:r>
            <w:r w:rsidR="001169FE">
              <w:t>consider</w:t>
            </w:r>
            <w:r w:rsidR="1CEBCFCB">
              <w:t xml:space="preserve"> late filed comments</w:t>
            </w:r>
            <w:r w:rsidR="009B29BA">
              <w:t xml:space="preserve">.  </w:t>
            </w:r>
          </w:p>
        </w:tc>
      </w:tr>
      <w:tr w:rsidR="00492FDF" w14:paraId="69748BC0" w14:textId="77777777" w:rsidTr="00492FDF">
        <w:trPr>
          <w:trHeight w:val="518"/>
        </w:trPr>
        <w:tc>
          <w:tcPr>
            <w:tcW w:w="2880" w:type="dxa"/>
            <w:gridSpan w:val="2"/>
            <w:shd w:val="clear" w:color="auto" w:fill="FFFFFF" w:themeFill="background1"/>
            <w:vAlign w:val="center"/>
          </w:tcPr>
          <w:p w14:paraId="142A4B73" w14:textId="2C25AA84" w:rsidR="00492FDF" w:rsidRDefault="00492FDF" w:rsidP="00492FDF">
            <w:pPr>
              <w:pStyle w:val="Header"/>
              <w:spacing w:before="120" w:after="120"/>
            </w:pPr>
            <w:r w:rsidRPr="0027027D">
              <w:t>PRS Decision</w:t>
            </w:r>
          </w:p>
        </w:tc>
        <w:tc>
          <w:tcPr>
            <w:tcW w:w="7560" w:type="dxa"/>
            <w:gridSpan w:val="2"/>
            <w:vAlign w:val="center"/>
          </w:tcPr>
          <w:p w14:paraId="359D2A82" w14:textId="3E8C1FDB" w:rsidR="00492FDF" w:rsidRDefault="00492FDF" w:rsidP="00492FDF">
            <w:pPr>
              <w:pStyle w:val="NormalArial"/>
              <w:spacing w:before="120" w:after="120"/>
            </w:pPr>
            <w:r w:rsidRPr="00340C5E">
              <w:rPr>
                <w:rFonts w:cs="Arial"/>
              </w:rPr>
              <w:t>On</w:t>
            </w:r>
            <w:r>
              <w:rPr>
                <w:rFonts w:cs="Arial"/>
              </w:rPr>
              <w:t xml:space="preserve"> </w:t>
            </w:r>
            <w:r>
              <w:rPr>
                <w:rFonts w:cs="Arial"/>
              </w:rPr>
              <w:t>9/17</w:t>
            </w:r>
            <w:r w:rsidRPr="00340C5E">
              <w:rPr>
                <w:rFonts w:cs="Arial"/>
              </w:rPr>
              <w:t xml:space="preserve">/25, PRS voted unanimously to </w:t>
            </w:r>
            <w:r>
              <w:rPr>
                <w:rFonts w:cs="Arial"/>
              </w:rPr>
              <w:t>table NPRR1298</w:t>
            </w:r>
            <w:r>
              <w:rPr>
                <w:rFonts w:cs="Arial"/>
              </w:rPr>
              <w:t xml:space="preserve">.  </w:t>
            </w:r>
            <w:r w:rsidRPr="00340C5E">
              <w:rPr>
                <w:rFonts w:cs="Arial"/>
              </w:rPr>
              <w:t>All Market Segments participated in the vote.</w:t>
            </w:r>
          </w:p>
        </w:tc>
      </w:tr>
      <w:tr w:rsidR="00492FDF" w14:paraId="6778D4DE" w14:textId="77777777" w:rsidTr="662D76B5">
        <w:trPr>
          <w:trHeight w:val="518"/>
        </w:trPr>
        <w:tc>
          <w:tcPr>
            <w:tcW w:w="2880" w:type="dxa"/>
            <w:gridSpan w:val="2"/>
            <w:tcBorders>
              <w:bottom w:val="single" w:sz="4" w:space="0" w:color="auto"/>
            </w:tcBorders>
            <w:shd w:val="clear" w:color="auto" w:fill="FFFFFF" w:themeFill="background1"/>
            <w:vAlign w:val="center"/>
          </w:tcPr>
          <w:p w14:paraId="58792850" w14:textId="180C61F2" w:rsidR="00492FDF" w:rsidRDefault="00492FDF" w:rsidP="00492FDF">
            <w:pPr>
              <w:pStyle w:val="Header"/>
              <w:spacing w:before="120" w:after="120"/>
            </w:pPr>
            <w:r w:rsidRPr="0027027D">
              <w:t>Summary of PRS Discussion</w:t>
            </w:r>
          </w:p>
        </w:tc>
        <w:tc>
          <w:tcPr>
            <w:tcW w:w="7560" w:type="dxa"/>
            <w:gridSpan w:val="2"/>
            <w:tcBorders>
              <w:bottom w:val="single" w:sz="4" w:space="0" w:color="auto"/>
            </w:tcBorders>
            <w:vAlign w:val="center"/>
          </w:tcPr>
          <w:p w14:paraId="3B0C71DC" w14:textId="607EFB9B" w:rsidR="00492FDF" w:rsidRDefault="00492FDF" w:rsidP="00492FDF">
            <w:pPr>
              <w:pStyle w:val="NormalArial"/>
              <w:spacing w:before="120" w:after="120"/>
            </w:pPr>
            <w:r w:rsidRPr="00340C5E">
              <w:rPr>
                <w:rFonts w:cs="Arial"/>
              </w:rPr>
              <w:t xml:space="preserve">On </w:t>
            </w:r>
            <w:r>
              <w:rPr>
                <w:rFonts w:cs="Arial"/>
              </w:rPr>
              <w:t>9/17</w:t>
            </w:r>
            <w:r w:rsidRPr="00340C5E">
              <w:rPr>
                <w:rFonts w:cs="Arial"/>
              </w:rPr>
              <w:t>/25,</w:t>
            </w:r>
            <w:r>
              <w:rPr>
                <w:rFonts w:cs="Arial"/>
              </w:rPr>
              <w:t xml:space="preserve"> </w:t>
            </w:r>
            <w:r>
              <w:rPr>
                <w:rFonts w:cs="Arial"/>
              </w:rPr>
              <w:t>the sponsor</w:t>
            </w:r>
            <w:r w:rsidRPr="00340C5E">
              <w:rPr>
                <w:rFonts w:cs="Arial"/>
              </w:rPr>
              <w:t xml:space="preserve"> provided an overview of </w:t>
            </w:r>
            <w:r>
              <w:rPr>
                <w:rFonts w:cs="Arial"/>
              </w:rPr>
              <w:t>NPRR</w:t>
            </w:r>
            <w:r>
              <w:rPr>
                <w:rFonts w:cs="Arial"/>
              </w:rPr>
              <w:t>1298.</w:t>
            </w:r>
            <w:r w:rsidR="00276D16">
              <w:rPr>
                <w:rFonts w:cs="Arial"/>
              </w:rPr>
              <w:t xml:space="preserve">  Participants reviewed the 9/10/25 ERCOT comments</w:t>
            </w:r>
            <w:r w:rsidR="00373783">
              <w:rPr>
                <w:rFonts w:cs="Arial"/>
              </w:rPr>
              <w:t xml:space="preserve">, </w:t>
            </w:r>
            <w:r w:rsidR="00276D16">
              <w:rPr>
                <w:rFonts w:cs="Arial"/>
              </w:rPr>
              <w:t>discussed the reasons for the development of NPRR1298</w:t>
            </w:r>
            <w:r w:rsidR="00373783">
              <w:rPr>
                <w:rFonts w:cs="Arial"/>
              </w:rPr>
              <w:t>, and expressed support for the effort to address an on-going issue</w:t>
            </w:r>
            <w:r w:rsidR="00276D16">
              <w:rPr>
                <w:rFonts w:cs="Arial"/>
              </w:rPr>
              <w:t xml:space="preserve">.  Some participants expressed concern for unproductive meetings due to late-submitted materials and comments and supported incentivizing timely submission.  Other participants noted that voting bodies already have discretion to consider </w:t>
            </w:r>
            <w:proofErr w:type="gramStart"/>
            <w:r w:rsidR="00276D16">
              <w:rPr>
                <w:rFonts w:cs="Arial"/>
              </w:rPr>
              <w:t>materials</w:t>
            </w:r>
            <w:proofErr w:type="gramEnd"/>
            <w:r w:rsidR="00276D16">
              <w:rPr>
                <w:rFonts w:cs="Arial"/>
              </w:rPr>
              <w:t xml:space="preserve"> or not and </w:t>
            </w:r>
            <w:r w:rsidR="00373783">
              <w:rPr>
                <w:rFonts w:cs="Arial"/>
              </w:rPr>
              <w:t>expressed concern for</w:t>
            </w:r>
            <w:r w:rsidR="00276D16">
              <w:rPr>
                <w:rFonts w:cs="Arial"/>
              </w:rPr>
              <w:t xml:space="preserve"> unintended consequences.</w:t>
            </w:r>
            <w:r w:rsidR="00373783">
              <w:rPr>
                <w:rFonts w:cs="Arial"/>
              </w:rPr>
              <w:t xml:space="preserve">  Participants requested additional time to consider the language.</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2FDF" w:rsidRPr="00895AB9" w14:paraId="47FCB551" w14:textId="77777777" w:rsidTr="003605CC">
        <w:trPr>
          <w:trHeight w:val="432"/>
        </w:trPr>
        <w:tc>
          <w:tcPr>
            <w:tcW w:w="10440" w:type="dxa"/>
            <w:gridSpan w:val="2"/>
            <w:shd w:val="clear" w:color="auto" w:fill="FFFFFF"/>
            <w:vAlign w:val="center"/>
          </w:tcPr>
          <w:p w14:paraId="7968E3EB" w14:textId="77777777" w:rsidR="00492FDF" w:rsidRPr="00895AB9" w:rsidRDefault="00492FDF" w:rsidP="003605CC">
            <w:pPr>
              <w:pStyle w:val="NormalArial"/>
              <w:ind w:hanging="2"/>
              <w:jc w:val="center"/>
              <w:rPr>
                <w:b/>
              </w:rPr>
            </w:pPr>
            <w:r>
              <w:rPr>
                <w:b/>
              </w:rPr>
              <w:lastRenderedPageBreak/>
              <w:t>Opinions</w:t>
            </w:r>
          </w:p>
        </w:tc>
      </w:tr>
      <w:tr w:rsidR="00492FDF" w:rsidRPr="00550B01" w14:paraId="04C3189D" w14:textId="77777777" w:rsidTr="003605CC">
        <w:trPr>
          <w:trHeight w:val="432"/>
        </w:trPr>
        <w:tc>
          <w:tcPr>
            <w:tcW w:w="2880" w:type="dxa"/>
            <w:shd w:val="clear" w:color="auto" w:fill="FFFFFF"/>
            <w:vAlign w:val="center"/>
          </w:tcPr>
          <w:p w14:paraId="44C4C383" w14:textId="77777777" w:rsidR="00492FDF" w:rsidRPr="0027027D" w:rsidRDefault="00492FDF" w:rsidP="003605CC">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4B8D3F52" w14:textId="77777777" w:rsidR="00492FDF" w:rsidRPr="00550B01" w:rsidRDefault="00492FDF" w:rsidP="003605CC">
            <w:pPr>
              <w:pStyle w:val="NormalArial"/>
              <w:spacing w:before="120" w:after="120"/>
              <w:ind w:hanging="2"/>
            </w:pPr>
            <w:r w:rsidRPr="00550B01">
              <w:t>To be determined</w:t>
            </w:r>
          </w:p>
        </w:tc>
      </w:tr>
      <w:tr w:rsidR="00492FDF" w:rsidRPr="00F6614D" w14:paraId="65685568" w14:textId="77777777" w:rsidTr="003605CC">
        <w:trPr>
          <w:trHeight w:val="432"/>
        </w:trPr>
        <w:tc>
          <w:tcPr>
            <w:tcW w:w="2880" w:type="dxa"/>
            <w:shd w:val="clear" w:color="auto" w:fill="FFFFFF"/>
            <w:vAlign w:val="center"/>
          </w:tcPr>
          <w:p w14:paraId="4B94011F" w14:textId="77777777" w:rsidR="00492FDF" w:rsidRPr="0027027D" w:rsidRDefault="00492FDF" w:rsidP="003605CC">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7FBE40C" w14:textId="77777777" w:rsidR="00492FDF" w:rsidRPr="00F6614D" w:rsidRDefault="00492FDF" w:rsidP="003605CC">
            <w:pPr>
              <w:pStyle w:val="NormalArial"/>
              <w:spacing w:before="120" w:after="120"/>
              <w:ind w:hanging="2"/>
              <w:rPr>
                <w:b/>
                <w:bCs/>
              </w:rPr>
            </w:pPr>
            <w:r w:rsidRPr="00550B01">
              <w:t>To be determined</w:t>
            </w:r>
          </w:p>
        </w:tc>
      </w:tr>
      <w:tr w:rsidR="00492FDF" w:rsidRPr="00F6614D" w14:paraId="395AA330" w14:textId="77777777" w:rsidTr="003605CC">
        <w:trPr>
          <w:trHeight w:val="432"/>
        </w:trPr>
        <w:tc>
          <w:tcPr>
            <w:tcW w:w="2880" w:type="dxa"/>
            <w:shd w:val="clear" w:color="auto" w:fill="FFFFFF"/>
            <w:vAlign w:val="center"/>
          </w:tcPr>
          <w:p w14:paraId="6EA167B2" w14:textId="77777777" w:rsidR="00492FDF" w:rsidRPr="0027027D" w:rsidRDefault="00492FDF" w:rsidP="003605CC">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1140D9A" w14:textId="77777777" w:rsidR="00492FDF" w:rsidRPr="00F6614D" w:rsidRDefault="00492FDF" w:rsidP="003605CC">
            <w:pPr>
              <w:pStyle w:val="NormalArial"/>
              <w:spacing w:before="120" w:after="120"/>
              <w:ind w:hanging="2"/>
              <w:rPr>
                <w:b/>
                <w:bCs/>
              </w:rPr>
            </w:pPr>
            <w:r w:rsidRPr="00550B01">
              <w:t>To be determined</w:t>
            </w:r>
          </w:p>
        </w:tc>
      </w:tr>
      <w:tr w:rsidR="00492FDF" w:rsidRPr="00F6614D" w14:paraId="0C9B7BCC" w14:textId="77777777" w:rsidTr="003605CC">
        <w:trPr>
          <w:trHeight w:val="432"/>
        </w:trPr>
        <w:tc>
          <w:tcPr>
            <w:tcW w:w="2880" w:type="dxa"/>
            <w:shd w:val="clear" w:color="auto" w:fill="FFFFFF"/>
            <w:vAlign w:val="center"/>
          </w:tcPr>
          <w:p w14:paraId="653344E6" w14:textId="77777777" w:rsidR="00492FDF" w:rsidRPr="0027027D" w:rsidRDefault="00492FDF" w:rsidP="003605CC">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AE70AEF" w14:textId="77777777" w:rsidR="00492FDF" w:rsidRPr="00F6614D" w:rsidRDefault="00492FDF" w:rsidP="003605CC">
            <w:pPr>
              <w:pStyle w:val="NormalArial"/>
              <w:spacing w:before="120" w:after="120"/>
              <w:ind w:hanging="2"/>
              <w:rPr>
                <w:b/>
                <w:bCs/>
              </w:rPr>
            </w:pPr>
            <w:r w:rsidRPr="00550B01">
              <w:t>To be determined</w:t>
            </w:r>
          </w:p>
        </w:tc>
      </w:tr>
    </w:tbl>
    <w:p w14:paraId="0B1549E2" w14:textId="77777777" w:rsidR="00492FDF" w:rsidRPr="00D85807" w:rsidRDefault="00492FD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FBA3D58" w:rsidR="009A3772" w:rsidRDefault="00483E06">
            <w:pPr>
              <w:pStyle w:val="NormalArial"/>
            </w:pPr>
            <w:r>
              <w:t>Katie 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BD102A" w:rsidR="009A3772" w:rsidRDefault="00B85C91">
            <w:pPr>
              <w:pStyle w:val="NormalArial"/>
            </w:pPr>
            <w:hyperlink r:id="rId23" w:history="1">
              <w:r w:rsidRPr="00AD360E">
                <w:rPr>
                  <w:rStyle w:val="Hyperlink"/>
                </w:rPr>
                <w:t>Katie.rich@vistracorp.com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E324F97" w:rsidR="009A3772" w:rsidRDefault="00B85C91">
            <w:pPr>
              <w:pStyle w:val="NormalArial"/>
            </w:pPr>
            <w:r>
              <w:t>Vistra Corporat</w:t>
            </w:r>
            <w:r w:rsidR="003E42FF">
              <w:t>e</w:t>
            </w:r>
            <w:r>
              <w:t xml:space="preserve"> </w:t>
            </w:r>
            <w:r w:rsidR="003E42FF">
              <w:t xml:space="preserve">Service Company </w:t>
            </w:r>
            <w:r>
              <w:t>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F49518A"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D2A4E35" w:rsidR="009A3772" w:rsidRDefault="00E7446C">
            <w:pPr>
              <w:pStyle w:val="NormalArial"/>
            </w:pPr>
            <w:r>
              <w:t>737</w:t>
            </w:r>
            <w:r w:rsidR="00BF337C">
              <w:t>-</w:t>
            </w:r>
            <w:r>
              <w:t>313-9351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BEE03B7" w:rsidR="009A3772" w:rsidRDefault="00E7446C">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4E84A5E8" w:rsidR="005D1CF9" w:rsidRPr="005D1CF9" w:rsidRDefault="009A3772" w:rsidP="005D1CF9">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E3320EF" w:rsidR="005D1CF9" w:rsidRPr="005D1CF9" w:rsidRDefault="00866A37" w:rsidP="005D1CF9">
            <w:pPr>
              <w:pStyle w:val="NormalArial"/>
              <w:rPr>
                <w:b/>
              </w:rPr>
            </w:pPr>
            <w:r>
              <w:t>Brittney Albracht</w:t>
            </w:r>
          </w:p>
        </w:tc>
      </w:tr>
      <w:tr w:rsidR="009A3772" w:rsidRPr="00D56D61" w14:paraId="6B648C6B" w14:textId="77777777" w:rsidTr="00D176CF">
        <w:trPr>
          <w:cantSplit/>
          <w:trHeight w:val="432"/>
        </w:trPr>
        <w:tc>
          <w:tcPr>
            <w:tcW w:w="2880" w:type="dxa"/>
            <w:vAlign w:val="center"/>
          </w:tcPr>
          <w:p w14:paraId="710846B1" w14:textId="0F1A3E48" w:rsidR="005D1CF9" w:rsidRPr="005D1CF9" w:rsidRDefault="009A3772" w:rsidP="005D1CF9">
            <w:pPr>
              <w:pStyle w:val="NormalArial"/>
              <w:rPr>
                <w:b/>
              </w:rPr>
            </w:pPr>
            <w:r w:rsidRPr="007C199B">
              <w:rPr>
                <w:b/>
              </w:rPr>
              <w:t>E-Mail Address</w:t>
            </w:r>
          </w:p>
        </w:tc>
        <w:tc>
          <w:tcPr>
            <w:tcW w:w="7560" w:type="dxa"/>
            <w:vAlign w:val="center"/>
          </w:tcPr>
          <w:p w14:paraId="658CF374" w14:textId="5273DECE" w:rsidR="009A3772" w:rsidRPr="00D56D61" w:rsidRDefault="005D1CF9">
            <w:pPr>
              <w:pStyle w:val="NormalArial"/>
            </w:pPr>
            <w:hyperlink r:id="rId24" w:history="1">
              <w:r w:rsidRPr="00157DFD">
                <w:rPr>
                  <w:rStyle w:val="Hyperlink"/>
                </w:rPr>
                <w:t>Brittney.Albracht@ercot.com</w:t>
              </w:r>
            </w:hyperlink>
            <w:r w:rsidR="00866A37">
              <w:t xml:space="preserve"> </w:t>
            </w:r>
          </w:p>
        </w:tc>
      </w:tr>
      <w:tr w:rsidR="009A3772" w:rsidRPr="005370B5" w14:paraId="4DE85C0D" w14:textId="77777777" w:rsidTr="00D176CF">
        <w:trPr>
          <w:cantSplit/>
          <w:trHeight w:val="432"/>
        </w:trPr>
        <w:tc>
          <w:tcPr>
            <w:tcW w:w="2880" w:type="dxa"/>
            <w:vAlign w:val="center"/>
          </w:tcPr>
          <w:p w14:paraId="0B6BD890" w14:textId="51E3B57C" w:rsidR="005D1CF9" w:rsidRPr="005D1CF9" w:rsidRDefault="009A3772" w:rsidP="005D1CF9">
            <w:pPr>
              <w:pStyle w:val="NormalArial"/>
              <w:rPr>
                <w:b/>
              </w:rPr>
            </w:pPr>
            <w:r w:rsidRPr="007C199B">
              <w:rPr>
                <w:b/>
              </w:rPr>
              <w:t>Phone Number</w:t>
            </w:r>
          </w:p>
        </w:tc>
        <w:tc>
          <w:tcPr>
            <w:tcW w:w="7560" w:type="dxa"/>
            <w:vAlign w:val="center"/>
          </w:tcPr>
          <w:p w14:paraId="435FD12C" w14:textId="699016C9" w:rsidR="009A3772" w:rsidRDefault="00866A37">
            <w:pPr>
              <w:pStyle w:val="NormalArial"/>
            </w:pPr>
            <w:r>
              <w:t>512-225-7027</w:t>
            </w:r>
          </w:p>
        </w:tc>
      </w:tr>
    </w:tbl>
    <w:p w14:paraId="029E601E" w14:textId="77777777" w:rsidR="00492FDF" w:rsidRDefault="00492FDF" w:rsidP="00492FD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FDF" w14:paraId="19AC36CB" w14:textId="77777777" w:rsidTr="003605C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DA16E0" w14:textId="77777777" w:rsidR="00492FDF" w:rsidRDefault="00492FDF" w:rsidP="003605CC">
            <w:pPr>
              <w:pStyle w:val="NormalArial"/>
              <w:ind w:hanging="2"/>
              <w:jc w:val="center"/>
              <w:rPr>
                <w:b/>
              </w:rPr>
            </w:pPr>
            <w:r>
              <w:rPr>
                <w:b/>
              </w:rPr>
              <w:t>Comments Received</w:t>
            </w:r>
          </w:p>
        </w:tc>
      </w:tr>
      <w:tr w:rsidR="00492FDF" w14:paraId="67E565B8" w14:textId="77777777" w:rsidTr="003605C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BEC2B0" w14:textId="77777777" w:rsidR="00492FDF" w:rsidRDefault="00492FDF" w:rsidP="003605C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3FDBEF" w14:textId="77777777" w:rsidR="00492FDF" w:rsidRDefault="00492FDF" w:rsidP="003605CC">
            <w:pPr>
              <w:pStyle w:val="NormalArial"/>
              <w:ind w:hanging="2"/>
              <w:rPr>
                <w:b/>
              </w:rPr>
            </w:pPr>
            <w:r>
              <w:rPr>
                <w:b/>
              </w:rPr>
              <w:t>Comment Summary</w:t>
            </w:r>
          </w:p>
        </w:tc>
      </w:tr>
      <w:tr w:rsidR="00492FDF" w14:paraId="7360CD09" w14:textId="77777777" w:rsidTr="003605C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7C3475" w14:textId="219347DE" w:rsidR="00492FDF" w:rsidRPr="0027027D" w:rsidRDefault="00276D16" w:rsidP="003605CC">
            <w:pPr>
              <w:spacing w:before="120" w:after="120"/>
              <w:rPr>
                <w:rFonts w:ascii="Arial" w:hAnsi="Arial"/>
              </w:rPr>
            </w:pPr>
            <w:r>
              <w:rPr>
                <w:rFonts w:ascii="Arial" w:hAnsi="Arial"/>
              </w:rPr>
              <w:t>ERCOT 091025</w:t>
            </w:r>
          </w:p>
        </w:tc>
        <w:tc>
          <w:tcPr>
            <w:tcW w:w="7560" w:type="dxa"/>
            <w:tcBorders>
              <w:top w:val="single" w:sz="4" w:space="0" w:color="auto"/>
              <w:left w:val="single" w:sz="4" w:space="0" w:color="auto"/>
              <w:bottom w:val="single" w:sz="4" w:space="0" w:color="auto"/>
              <w:right w:val="single" w:sz="4" w:space="0" w:color="auto"/>
            </w:tcBorders>
            <w:vAlign w:val="center"/>
          </w:tcPr>
          <w:p w14:paraId="45F56CEE" w14:textId="75A4ED89" w:rsidR="00492FDF" w:rsidRPr="0027027D" w:rsidRDefault="00276D16" w:rsidP="003605CC">
            <w:pPr>
              <w:spacing w:before="120" w:after="120"/>
              <w:rPr>
                <w:rFonts w:ascii="Arial" w:hAnsi="Arial"/>
              </w:rPr>
            </w:pPr>
            <w:r>
              <w:rPr>
                <w:rFonts w:ascii="Arial" w:hAnsi="Arial"/>
              </w:rPr>
              <w:t>Enumerated concerns for fairness and consistency for stakeholders to exercise their discretion to evaluate materials during meetings.</w:t>
            </w:r>
          </w:p>
        </w:tc>
      </w:tr>
    </w:tbl>
    <w:p w14:paraId="378BDC3C" w14:textId="77777777" w:rsidR="00492FDF" w:rsidRPr="00A63181" w:rsidRDefault="00492FDF" w:rsidP="00492FD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FDF" w14:paraId="32037858" w14:textId="77777777" w:rsidTr="003605CC">
        <w:trPr>
          <w:trHeight w:val="350"/>
        </w:trPr>
        <w:tc>
          <w:tcPr>
            <w:tcW w:w="10440" w:type="dxa"/>
            <w:tcBorders>
              <w:bottom w:val="single" w:sz="4" w:space="0" w:color="auto"/>
            </w:tcBorders>
            <w:shd w:val="clear" w:color="auto" w:fill="FFFFFF"/>
            <w:vAlign w:val="center"/>
          </w:tcPr>
          <w:p w14:paraId="0B8CC237" w14:textId="77777777" w:rsidR="00492FDF" w:rsidRDefault="00492FDF" w:rsidP="003605CC">
            <w:pPr>
              <w:pStyle w:val="Header"/>
              <w:jc w:val="center"/>
            </w:pPr>
            <w:r>
              <w:t>Market Rules Notes</w:t>
            </w:r>
          </w:p>
        </w:tc>
      </w:tr>
    </w:tbl>
    <w:p w14:paraId="2B65FCC2" w14:textId="33AEC00A" w:rsidR="00492FDF" w:rsidRPr="00D56D61" w:rsidRDefault="00492FDF" w:rsidP="00492FDF">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F74F716" w14:textId="77777777" w:rsidR="003841F1" w:rsidRDefault="003841F1" w:rsidP="003841F1">
      <w:pPr>
        <w:pStyle w:val="H3"/>
      </w:pPr>
      <w:bookmarkStart w:id="1" w:name="_Toc248135825"/>
      <w:bookmarkStart w:id="2" w:name="_Toc134444458"/>
      <w:r>
        <w:lastRenderedPageBreak/>
        <w:t>21.4.4</w:t>
      </w:r>
      <w:r>
        <w:tab/>
        <w:t>Protocol Revision Subcommittee Review and Action</w:t>
      </w:r>
      <w:bookmarkEnd w:id="1"/>
      <w:bookmarkEnd w:id="2"/>
    </w:p>
    <w:p w14:paraId="1537B4DA" w14:textId="77777777" w:rsidR="003841F1" w:rsidRDefault="003841F1" w:rsidP="003841F1">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1521C8F8" w14:textId="28B74968" w:rsidR="003841F1" w:rsidRDefault="003841F1" w:rsidP="003841F1">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w:t>
      </w:r>
      <w:del w:id="3" w:author="Vistra" w:date="2025-08-26T14:38:00Z" w16du:dateUtc="2025-08-26T19:38:00Z">
        <w:r w:rsidDel="003841F1">
          <w:delText xml:space="preserve">submitted </w:delText>
        </w:r>
      </w:del>
      <w:ins w:id="4" w:author="Vistra" w:date="2025-08-26T14:38:00Z" w16du:dateUtc="2025-08-26T19:38:00Z">
        <w:r>
          <w:t xml:space="preserve">posted </w:t>
        </w:r>
      </w:ins>
      <w:r>
        <w:t xml:space="preserve">after the 14-day comment period may be considered at the discretion of </w:t>
      </w:r>
      <w:ins w:id="5" w:author="Vistra" w:date="2025-08-27T09:45:00Z" w16du:dateUtc="2025-08-27T14:45:00Z">
        <w:r w:rsidR="00B85613">
          <w:t xml:space="preserve">the </w:t>
        </w:r>
      </w:ins>
      <w:r>
        <w:t>PRS</w:t>
      </w:r>
      <w:ins w:id="6" w:author="Vistra" w:date="2025-08-26T14:38:00Z" w16du:dateUtc="2025-08-26T19:38:00Z">
        <w:r w:rsidR="00644A7D">
          <w:t xml:space="preserve"> </w:t>
        </w:r>
      </w:ins>
      <w:ins w:id="7" w:author="Vistra" w:date="2025-08-27T09:45:00Z" w16du:dateUtc="2025-08-27T14:45:00Z">
        <w:r w:rsidR="00B85613">
          <w:t>chair</w:t>
        </w:r>
      </w:ins>
      <w:del w:id="8" w:author="Vistra" w:date="2025-08-26T14:38:00Z" w16du:dateUtc="2025-08-26T19:38:00Z">
        <w:r w:rsidDel="00644A7D">
          <w:delText xml:space="preserve"> 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4C27874B" w14:textId="77777777" w:rsidR="003841F1" w:rsidRDefault="003841F1" w:rsidP="003841F1">
      <w:pPr>
        <w:pStyle w:val="BodyTextNumbered"/>
      </w:pPr>
      <w:r>
        <w:t>(3)</w:t>
      </w:r>
      <w:r>
        <w:tab/>
        <w:t xml:space="preserve">The PRS shall consider the Revision Request at its next regularly scheduled meeting after the end of the 14-day comment period.  At such meeting, the PRS may </w:t>
      </w:r>
      <w:proofErr w:type="gramStart"/>
      <w:r>
        <w:t>take action</w:t>
      </w:r>
      <w:proofErr w:type="gramEnd"/>
      <w:r>
        <w:t xml:space="preserve">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237E20BD" w14:textId="77777777" w:rsidR="003841F1" w:rsidRDefault="003841F1" w:rsidP="003841F1">
      <w:pPr>
        <w:pStyle w:val="List"/>
        <w:ind w:left="1440"/>
      </w:pPr>
      <w:r>
        <w:t>(a)</w:t>
      </w:r>
      <w:r>
        <w:tab/>
        <w:t>Recommend approval of the Revision Request as submitted or as modified;</w:t>
      </w:r>
    </w:p>
    <w:p w14:paraId="38BAB9FE" w14:textId="77777777" w:rsidR="003841F1" w:rsidRDefault="003841F1" w:rsidP="003841F1">
      <w:pPr>
        <w:pStyle w:val="List"/>
        <w:ind w:left="1440"/>
      </w:pPr>
      <w:r>
        <w:t>(b)</w:t>
      </w:r>
      <w:r>
        <w:tab/>
        <w:t>Reject the Revision Request;</w:t>
      </w:r>
    </w:p>
    <w:p w14:paraId="6E7E1C1D" w14:textId="77777777" w:rsidR="003841F1" w:rsidRDefault="003841F1" w:rsidP="003841F1">
      <w:pPr>
        <w:pStyle w:val="List"/>
        <w:ind w:left="1440"/>
      </w:pPr>
      <w:r>
        <w:t>(c)</w:t>
      </w:r>
      <w:r>
        <w:tab/>
        <w:t>Table the Revision Request; or</w:t>
      </w:r>
    </w:p>
    <w:p w14:paraId="77097261" w14:textId="77777777" w:rsidR="003841F1" w:rsidRDefault="003841F1" w:rsidP="003841F1">
      <w:pPr>
        <w:pStyle w:val="List"/>
        <w:ind w:left="1440"/>
      </w:pPr>
      <w:r>
        <w:t>(d)</w:t>
      </w:r>
      <w:r>
        <w:tab/>
        <w:t>Refer the Revision Request to another TAC subcommittee, working group, or task force as provided in Section 21.3, Protocol Revision Subcommittee.</w:t>
      </w:r>
    </w:p>
    <w:p w14:paraId="4075D82B" w14:textId="77777777" w:rsidR="003841F1" w:rsidRDefault="003841F1" w:rsidP="003841F1">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w:t>
      </w:r>
      <w:proofErr w:type="gramStart"/>
      <w:r>
        <w:t>refer</w:t>
      </w:r>
      <w:proofErr w:type="gramEnd"/>
      <w:r>
        <w:t xml:space="preserve">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03F2B6E0" w14:textId="77777777" w:rsidR="003841F1" w:rsidRDefault="003841F1" w:rsidP="003841F1">
      <w:pPr>
        <w:pStyle w:val="BodyTextNumbered"/>
      </w:pPr>
      <w:r>
        <w:t>(5)</w:t>
      </w:r>
      <w:r>
        <w:tab/>
        <w:t xml:space="preserve">Within three Business Days after PRS </w:t>
      </w:r>
      <w:proofErr w:type="gramStart"/>
      <w:r>
        <w:t>takes action</w:t>
      </w:r>
      <w:proofErr w:type="gramEnd"/>
      <w:r>
        <w:t xml:space="preserve">, ERCOT shall post a PRS Report reflecting the PRS action on the ERCOT website.  The </w:t>
      </w:r>
      <w:smartTag w:uri="urn:schemas-microsoft-com:office:smarttags" w:element="PersonName">
        <w:r>
          <w:t>PRS</w:t>
        </w:r>
      </w:smartTag>
      <w:r>
        <w:t xml:space="preserve"> Report shall contain the following items:</w:t>
      </w:r>
    </w:p>
    <w:p w14:paraId="115E6D45" w14:textId="77777777" w:rsidR="003841F1" w:rsidRDefault="003841F1" w:rsidP="003841F1">
      <w:pPr>
        <w:pStyle w:val="List"/>
        <w:ind w:left="1440"/>
      </w:pPr>
      <w:r>
        <w:t>(a)</w:t>
      </w:r>
      <w:r>
        <w:tab/>
        <w:t>Identification of submitter of the Revision Request;</w:t>
      </w:r>
    </w:p>
    <w:p w14:paraId="6E92A4E3" w14:textId="77777777" w:rsidR="003841F1" w:rsidRDefault="003841F1" w:rsidP="003841F1">
      <w:pPr>
        <w:pStyle w:val="List"/>
        <w:ind w:left="1440"/>
      </w:pPr>
      <w:r>
        <w:lastRenderedPageBreak/>
        <w:t>(b)</w:t>
      </w:r>
      <w:r>
        <w:tab/>
        <w:t xml:space="preserve">Protocol language or summary of requested changes to ERCOT systems, recommended by the PRS, if applicable; </w:t>
      </w:r>
    </w:p>
    <w:p w14:paraId="0ACC9AD8" w14:textId="77777777" w:rsidR="003841F1" w:rsidRDefault="003841F1" w:rsidP="003841F1">
      <w:pPr>
        <w:pStyle w:val="List"/>
        <w:ind w:left="1440"/>
      </w:pPr>
      <w:r>
        <w:t>(c)</w:t>
      </w:r>
      <w:r>
        <w:tab/>
        <w:t>Identification of authorship of comments;</w:t>
      </w:r>
    </w:p>
    <w:p w14:paraId="665D060A" w14:textId="77777777" w:rsidR="003841F1" w:rsidRDefault="003841F1" w:rsidP="003841F1">
      <w:pPr>
        <w:pStyle w:val="List"/>
        <w:ind w:left="1440"/>
      </w:pPr>
      <w:r>
        <w:t>(d)</w:t>
      </w:r>
      <w:r>
        <w:tab/>
        <w:t>Proposed effective date(s) of the Revision Request;</w:t>
      </w:r>
    </w:p>
    <w:p w14:paraId="19BDA8F8" w14:textId="77777777" w:rsidR="003841F1" w:rsidRDefault="003841F1" w:rsidP="003841F1">
      <w:pPr>
        <w:pStyle w:val="List"/>
        <w:ind w:left="1440"/>
      </w:pPr>
      <w:r>
        <w:t>(e)</w:t>
      </w:r>
      <w:r>
        <w:tab/>
        <w:t>Priority and rank for any Revision Requests requiring an ERCOT project for implementation; and</w:t>
      </w:r>
    </w:p>
    <w:p w14:paraId="1C07E4D3" w14:textId="77777777" w:rsidR="003841F1" w:rsidRDefault="003841F1" w:rsidP="003841F1">
      <w:pPr>
        <w:pStyle w:val="List"/>
        <w:ind w:left="1440"/>
      </w:pPr>
      <w:r>
        <w:t>(f)</w:t>
      </w:r>
      <w:r>
        <w:tab/>
      </w:r>
      <w:smartTag w:uri="urn:schemas-microsoft-com:office:smarttags" w:element="PersonName">
        <w:r>
          <w:t>PRS</w:t>
        </w:r>
      </w:smartTag>
      <w:r>
        <w:t xml:space="preserve"> action.</w:t>
      </w:r>
    </w:p>
    <w:p w14:paraId="001C7008" w14:textId="7FC0619A" w:rsidR="00230BDB" w:rsidRDefault="003841F1" w:rsidP="00B3784A">
      <w:pPr>
        <w:pStyle w:val="BodyTextNumbered"/>
      </w:pPr>
      <w:r>
        <w:t>(6)</w:t>
      </w:r>
      <w:r>
        <w:tab/>
        <w:t>The PRS chair shall notify TAC of Revision Requests rejected by PRS.</w:t>
      </w:r>
    </w:p>
    <w:p w14:paraId="0BAF688D" w14:textId="77777777" w:rsidR="00B3784A" w:rsidRDefault="00B3784A" w:rsidP="00B3784A">
      <w:pPr>
        <w:pStyle w:val="H3"/>
      </w:pPr>
      <w:bookmarkStart w:id="9" w:name="_Toc248135826"/>
      <w:bookmarkStart w:id="10" w:name="_Toc134444459"/>
      <w:r>
        <w:t>21.4.5</w:t>
      </w:r>
      <w:r>
        <w:tab/>
        <w:t>Comments to the Protocol Revision Subcommittee Report</w:t>
      </w:r>
      <w:bookmarkEnd w:id="9"/>
      <w:bookmarkEnd w:id="10"/>
    </w:p>
    <w:p w14:paraId="634A9175" w14:textId="77777777" w:rsidR="00B3784A" w:rsidRDefault="00B3784A" w:rsidP="00B3784A">
      <w:pPr>
        <w:pStyle w:val="BodyTextNumbered"/>
      </w:pPr>
      <w:r>
        <w:t>(1)</w:t>
      </w:r>
      <w:r>
        <w:tab/>
        <w:t>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to the committee(s) (i.e., PRS and/or TAC) considering the Revision Request within three Business Days of submittal.</w:t>
      </w:r>
    </w:p>
    <w:p w14:paraId="3EBB2419" w14:textId="59EE6A20" w:rsidR="00B3784A" w:rsidRDefault="00B3784A" w:rsidP="00B3784A">
      <w:pPr>
        <w:pStyle w:val="BodyTextNumbered"/>
        <w:rPr>
          <w:ins w:id="11" w:author="Vistra" w:date="2025-08-26T14:46:00Z" w16du:dateUtc="2025-08-26T19:46:00Z"/>
        </w:rPr>
      </w:pPr>
      <w:r>
        <w:t>(2)</w:t>
      </w:r>
      <w:r>
        <w:tab/>
      </w:r>
      <w:ins w:id="12" w:author="Vistra" w:date="2025-08-26T14:42:00Z" w16du:dateUtc="2025-08-26T19:42:00Z">
        <w:r w:rsidR="002D1F64">
          <w:t>A</w:t>
        </w:r>
      </w:ins>
      <w:ins w:id="13" w:author="Vistra" w:date="2025-08-26T14:43:00Z" w16du:dateUtc="2025-08-26T19:43:00Z">
        <w:r w:rsidR="002D1F64">
          <w:t xml:space="preserve">t PRS, </w:t>
        </w:r>
      </w:ins>
      <w:del w:id="14" w:author="Vistra" w:date="2025-08-26T14:43:00Z" w16du:dateUtc="2025-08-26T19:43:00Z">
        <w:r w:rsidRPr="005868B0" w:rsidDel="002D1F64">
          <w:delText xml:space="preserve">The </w:delText>
        </w:r>
      </w:del>
      <w:r w:rsidRPr="005868B0">
        <w:t xml:space="preserve">comments </w:t>
      </w:r>
      <w:del w:id="15" w:author="Vistra" w:date="2025-08-26T14:43:00Z" w16du:dateUtc="2025-08-26T19:43:00Z">
        <w:r w:rsidRPr="005868B0" w:rsidDel="002D1F64">
          <w:delText xml:space="preserve">on </w:delText>
        </w:r>
      </w:del>
      <w:ins w:id="16" w:author="Vistra" w:date="2025-08-26T14:43:00Z" w16du:dateUtc="2025-08-26T19:43:00Z">
        <w:r w:rsidR="002D1F64">
          <w:t>to</w:t>
        </w:r>
        <w:r w:rsidR="002D1F64" w:rsidRPr="005868B0">
          <w:t xml:space="preserve"> </w:t>
        </w:r>
      </w:ins>
      <w:r w:rsidRPr="005868B0">
        <w:t xml:space="preserve">the PRS Report </w:t>
      </w:r>
      <w:ins w:id="17" w:author="Vistra" w:date="2025-08-26T14:43:00Z" w16du:dateUtc="2025-08-26T19:43:00Z">
        <w:r w:rsidR="002D1F64">
          <w:t>posted</w:t>
        </w:r>
        <w:r w:rsidR="007C2401">
          <w:t xml:space="preserve"> at least six days in advance of the meeting </w:t>
        </w:r>
      </w:ins>
      <w:r w:rsidRPr="005868B0">
        <w:t>will be considered</w:t>
      </w:r>
      <w:del w:id="18" w:author="Vistra" w:date="2025-08-26T14:43:00Z" w16du:dateUtc="2025-08-26T19: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r w:rsidRPr="005868B0">
        <w:t>.</w:t>
      </w:r>
      <w:ins w:id="19" w:author="Vistra" w:date="2025-08-26T14:43:00Z" w16du:dateUtc="2025-08-26T19:43:00Z">
        <w:r w:rsidR="007C2401">
          <w:t xml:space="preserve">  Comments to the PRS Report posted </w:t>
        </w:r>
      </w:ins>
      <w:ins w:id="20" w:author="Vistra" w:date="2025-08-26T14:44:00Z" w16du:dateUtc="2025-08-26T19:44:00Z">
        <w:r w:rsidR="00E9279F">
          <w:t xml:space="preserve">fewer </w:t>
        </w:r>
      </w:ins>
      <w:ins w:id="21" w:author="Vistra" w:date="2025-08-26T14:45:00Z" w16du:dateUtc="2025-08-26T19:45:00Z">
        <w:r w:rsidR="00DC4525">
          <w:t xml:space="preserve">than six days in advance of the meeting may be considered at the discretion of </w:t>
        </w:r>
      </w:ins>
      <w:ins w:id="22" w:author="Vistra" w:date="2025-08-27T09:45:00Z" w16du:dateUtc="2025-08-27T14:45:00Z">
        <w:r w:rsidR="00B85613">
          <w:t xml:space="preserve">the </w:t>
        </w:r>
      </w:ins>
      <w:ins w:id="23" w:author="Vistra" w:date="2025-08-26T14:45:00Z" w16du:dateUtc="2025-08-26T19:45:00Z">
        <w:r w:rsidR="00DC4525">
          <w:t xml:space="preserve">PRS </w:t>
        </w:r>
      </w:ins>
      <w:ins w:id="24" w:author="Vistra" w:date="2025-08-27T09:45:00Z" w16du:dateUtc="2025-08-27T14:45:00Z">
        <w:r w:rsidR="00B85613">
          <w:t>chair</w:t>
        </w:r>
      </w:ins>
      <w:ins w:id="25" w:author="Vistra" w:date="2025-08-26T14:45:00Z" w16du:dateUtc="2025-08-26T19:45:00Z">
        <w:r w:rsidR="00DC4525">
          <w:t>.</w:t>
        </w:r>
      </w:ins>
    </w:p>
    <w:p w14:paraId="2837DA93" w14:textId="0254DB5A" w:rsidR="00651D4D" w:rsidRDefault="00651D4D" w:rsidP="00B3784A">
      <w:pPr>
        <w:pStyle w:val="BodyTextNumbered"/>
      </w:pPr>
      <w:ins w:id="26" w:author="Vistra" w:date="2025-08-26T14:46:00Z" w16du:dateUtc="2025-08-26T19:46:00Z">
        <w:r>
          <w:t>(3)</w:t>
        </w:r>
        <w:r>
          <w:tab/>
          <w:t>At TAC, comments to the PRS report will be considered.</w:t>
        </w:r>
      </w:ins>
    </w:p>
    <w:p w14:paraId="6C05028C" w14:textId="77777777" w:rsidR="00334C92" w:rsidRPr="00BA2009" w:rsidRDefault="00334C92" w:rsidP="00651D4D"/>
    <w:sectPr w:rsidR="00334C9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19802" w14:textId="77777777" w:rsidR="003A3196" w:rsidRDefault="003A3196">
      <w:r>
        <w:separator/>
      </w:r>
    </w:p>
  </w:endnote>
  <w:endnote w:type="continuationSeparator" w:id="0">
    <w:p w14:paraId="33B15731" w14:textId="77777777" w:rsidR="003A3196" w:rsidRDefault="003A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BFCCA02" w:rsidR="00D176CF" w:rsidRDefault="005A5E08" w:rsidP="791FA35C">
    <w:pPr>
      <w:pStyle w:val="Footer"/>
      <w:tabs>
        <w:tab w:val="clear" w:pos="4320"/>
        <w:tab w:val="clear" w:pos="8640"/>
        <w:tab w:val="right" w:pos="9360"/>
      </w:tabs>
      <w:spacing w:line="259" w:lineRule="auto"/>
      <w:rPr>
        <w:rFonts w:ascii="Arial" w:hAnsi="Arial" w:cs="Arial"/>
        <w:sz w:val="18"/>
        <w:szCs w:val="18"/>
      </w:rPr>
    </w:pPr>
    <w:r>
      <w:rPr>
        <w:rFonts w:ascii="Arial" w:hAnsi="Arial" w:cs="Arial"/>
        <w:sz w:val="18"/>
        <w:szCs w:val="18"/>
      </w:rPr>
      <w:t>1298</w:t>
    </w:r>
    <w:r w:rsidRPr="791FA35C">
      <w:rPr>
        <w:rFonts w:ascii="Arial" w:hAnsi="Arial" w:cs="Arial"/>
        <w:sz w:val="18"/>
        <w:szCs w:val="18"/>
      </w:rPr>
      <w:t>NPRR</w:t>
    </w:r>
    <w:r w:rsidR="00866A37">
      <w:rPr>
        <w:rFonts w:ascii="Arial" w:hAnsi="Arial" w:cs="Arial"/>
        <w:sz w:val="18"/>
        <w:szCs w:val="18"/>
      </w:rPr>
      <w:t>-</w:t>
    </w:r>
    <w:r w:rsidR="00492FDF">
      <w:rPr>
        <w:rFonts w:ascii="Arial" w:hAnsi="Arial" w:cs="Arial"/>
        <w:sz w:val="18"/>
        <w:szCs w:val="18"/>
      </w:rPr>
      <w:t>04 PRS Report 091725</w:t>
    </w:r>
    <w:r w:rsidR="791FA35C" w:rsidRPr="791FA35C">
      <w:rPr>
        <w:rFonts w:ascii="Arial" w:hAnsi="Arial" w:cs="Arial"/>
        <w:sz w:val="18"/>
        <w:szCs w:val="18"/>
      </w:rPr>
      <w:t xml:space="preserve"> </w:t>
    </w:r>
    <w:r w:rsidR="00D176CF">
      <w:tab/>
    </w:r>
    <w:r w:rsidR="791FA35C" w:rsidRPr="791FA35C">
      <w:rPr>
        <w:rFonts w:ascii="Arial" w:hAnsi="Arial" w:cs="Arial"/>
        <w:sz w:val="18"/>
        <w:szCs w:val="18"/>
      </w:rPr>
      <w:t xml:space="preserve">Page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PAGE </w:instrText>
    </w:r>
    <w:r w:rsidR="00D176CF" w:rsidRPr="791FA35C">
      <w:rPr>
        <w:rFonts w:ascii="Arial" w:hAnsi="Arial" w:cs="Arial"/>
        <w:sz w:val="18"/>
        <w:szCs w:val="18"/>
      </w:rPr>
      <w:fldChar w:fldCharType="separate"/>
    </w:r>
    <w:r w:rsidR="791FA35C" w:rsidRPr="791FA35C">
      <w:rPr>
        <w:rFonts w:ascii="Arial" w:hAnsi="Arial" w:cs="Arial"/>
        <w:noProof/>
        <w:sz w:val="18"/>
        <w:szCs w:val="18"/>
      </w:rPr>
      <w:t>1</w:t>
    </w:r>
    <w:r w:rsidR="00D176CF" w:rsidRPr="791FA35C">
      <w:rPr>
        <w:rFonts w:ascii="Arial" w:hAnsi="Arial" w:cs="Arial"/>
        <w:noProof/>
        <w:sz w:val="18"/>
        <w:szCs w:val="18"/>
      </w:rPr>
      <w:fldChar w:fldCharType="end"/>
    </w:r>
    <w:r w:rsidR="791FA35C" w:rsidRPr="791FA35C">
      <w:rPr>
        <w:rFonts w:ascii="Arial" w:hAnsi="Arial" w:cs="Arial"/>
        <w:sz w:val="18"/>
        <w:szCs w:val="18"/>
      </w:rPr>
      <w:t xml:space="preserve"> of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NUMPAGES </w:instrText>
    </w:r>
    <w:r w:rsidR="00D176CF" w:rsidRPr="791FA35C">
      <w:rPr>
        <w:rFonts w:ascii="Arial" w:hAnsi="Arial" w:cs="Arial"/>
        <w:sz w:val="18"/>
        <w:szCs w:val="18"/>
      </w:rPr>
      <w:fldChar w:fldCharType="separate"/>
    </w:r>
    <w:r w:rsidR="791FA35C" w:rsidRPr="791FA35C">
      <w:rPr>
        <w:rFonts w:ascii="Arial" w:hAnsi="Arial" w:cs="Arial"/>
        <w:noProof/>
        <w:sz w:val="18"/>
        <w:szCs w:val="18"/>
      </w:rPr>
      <w:t>2</w:t>
    </w:r>
    <w:r w:rsidR="00D176CF" w:rsidRPr="791FA35C">
      <w:rPr>
        <w:rFonts w:ascii="Arial" w:hAnsi="Arial" w:cs="Arial"/>
        <w:noProof/>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8D14" w14:textId="77777777" w:rsidR="003A3196" w:rsidRDefault="003A3196">
      <w:r>
        <w:separator/>
      </w:r>
    </w:p>
  </w:footnote>
  <w:footnote w:type="continuationSeparator" w:id="0">
    <w:p w14:paraId="5E314DD2" w14:textId="77777777" w:rsidR="003A3196" w:rsidRDefault="003A3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27F2E70" w:rsidR="00D176CF" w:rsidRDefault="00492FD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B3151"/>
    <w:multiLevelType w:val="hybridMultilevel"/>
    <w:tmpl w:val="51662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AB139F8"/>
    <w:multiLevelType w:val="multilevel"/>
    <w:tmpl w:val="2290303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4"/>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56367212">
    <w:abstractNumId w:val="13"/>
    <w:lvlOverride w:ilvl="0">
      <w:startOverride w:val="1"/>
    </w:lvlOverride>
  </w:num>
  <w:num w:numId="22" w16cid:durableId="694235477">
    <w:abstractNumId w:val="5"/>
  </w:num>
  <w:num w:numId="23" w16cid:durableId="6549943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FC2"/>
    <w:rsid w:val="00006711"/>
    <w:rsid w:val="0003468F"/>
    <w:rsid w:val="0004265E"/>
    <w:rsid w:val="00060A5A"/>
    <w:rsid w:val="000630E1"/>
    <w:rsid w:val="00064B44"/>
    <w:rsid w:val="00067FE2"/>
    <w:rsid w:val="000757A8"/>
    <w:rsid w:val="0007682E"/>
    <w:rsid w:val="00094C19"/>
    <w:rsid w:val="000D1AEB"/>
    <w:rsid w:val="000D3E64"/>
    <w:rsid w:val="000F13C5"/>
    <w:rsid w:val="00105A36"/>
    <w:rsid w:val="00107539"/>
    <w:rsid w:val="001169FE"/>
    <w:rsid w:val="001313B4"/>
    <w:rsid w:val="0014546D"/>
    <w:rsid w:val="001500D9"/>
    <w:rsid w:val="00154FC8"/>
    <w:rsid w:val="00156DB7"/>
    <w:rsid w:val="00157228"/>
    <w:rsid w:val="00160C3C"/>
    <w:rsid w:val="00176375"/>
    <w:rsid w:val="0017783C"/>
    <w:rsid w:val="0019314C"/>
    <w:rsid w:val="001E1082"/>
    <w:rsid w:val="001E2410"/>
    <w:rsid w:val="001F38F0"/>
    <w:rsid w:val="00204A53"/>
    <w:rsid w:val="00230BDB"/>
    <w:rsid w:val="00237430"/>
    <w:rsid w:val="00243ECB"/>
    <w:rsid w:val="0026307D"/>
    <w:rsid w:val="0027630B"/>
    <w:rsid w:val="00276A99"/>
    <w:rsid w:val="00276D16"/>
    <w:rsid w:val="0028453C"/>
    <w:rsid w:val="00286AD9"/>
    <w:rsid w:val="002878CB"/>
    <w:rsid w:val="002964B6"/>
    <w:rsid w:val="002966F3"/>
    <w:rsid w:val="002B69F3"/>
    <w:rsid w:val="002B763A"/>
    <w:rsid w:val="002D1F64"/>
    <w:rsid w:val="002D382A"/>
    <w:rsid w:val="002F1EDD"/>
    <w:rsid w:val="003013F2"/>
    <w:rsid w:val="0030232A"/>
    <w:rsid w:val="0030694A"/>
    <w:rsid w:val="003069F4"/>
    <w:rsid w:val="00315D99"/>
    <w:rsid w:val="003277A7"/>
    <w:rsid w:val="00332A4B"/>
    <w:rsid w:val="00334C92"/>
    <w:rsid w:val="00353CE3"/>
    <w:rsid w:val="0035727D"/>
    <w:rsid w:val="00360920"/>
    <w:rsid w:val="0036497E"/>
    <w:rsid w:val="00373783"/>
    <w:rsid w:val="00377F0F"/>
    <w:rsid w:val="003841F1"/>
    <w:rsid w:val="00384709"/>
    <w:rsid w:val="00386C35"/>
    <w:rsid w:val="003A20D2"/>
    <w:rsid w:val="003A3196"/>
    <w:rsid w:val="003A3CA0"/>
    <w:rsid w:val="003A3D77"/>
    <w:rsid w:val="003B5AED"/>
    <w:rsid w:val="003C6B7B"/>
    <w:rsid w:val="003E42FF"/>
    <w:rsid w:val="00403FF9"/>
    <w:rsid w:val="004135BD"/>
    <w:rsid w:val="004302A4"/>
    <w:rsid w:val="004463BA"/>
    <w:rsid w:val="004605C3"/>
    <w:rsid w:val="004626F4"/>
    <w:rsid w:val="004822D4"/>
    <w:rsid w:val="00483E06"/>
    <w:rsid w:val="0049290B"/>
    <w:rsid w:val="00492FDF"/>
    <w:rsid w:val="004A4451"/>
    <w:rsid w:val="004D34EF"/>
    <w:rsid w:val="004D3958"/>
    <w:rsid w:val="005008DF"/>
    <w:rsid w:val="005045D0"/>
    <w:rsid w:val="00505A2C"/>
    <w:rsid w:val="005173C5"/>
    <w:rsid w:val="00527C19"/>
    <w:rsid w:val="00534C6C"/>
    <w:rsid w:val="00553A42"/>
    <w:rsid w:val="00555554"/>
    <w:rsid w:val="005617FF"/>
    <w:rsid w:val="00571E64"/>
    <w:rsid w:val="005841C0"/>
    <w:rsid w:val="00586DA1"/>
    <w:rsid w:val="0059260F"/>
    <w:rsid w:val="005A5E08"/>
    <w:rsid w:val="005B2183"/>
    <w:rsid w:val="005B5E53"/>
    <w:rsid w:val="005D1CF9"/>
    <w:rsid w:val="005E5074"/>
    <w:rsid w:val="005F3CC5"/>
    <w:rsid w:val="00612E4F"/>
    <w:rsid w:val="00613501"/>
    <w:rsid w:val="00615D5E"/>
    <w:rsid w:val="00622E99"/>
    <w:rsid w:val="00624CCE"/>
    <w:rsid w:val="00625E5D"/>
    <w:rsid w:val="00644A7D"/>
    <w:rsid w:val="00651D4D"/>
    <w:rsid w:val="00657C61"/>
    <w:rsid w:val="0066370F"/>
    <w:rsid w:val="00666738"/>
    <w:rsid w:val="006A0784"/>
    <w:rsid w:val="006A2979"/>
    <w:rsid w:val="006A697B"/>
    <w:rsid w:val="006B4DDE"/>
    <w:rsid w:val="006E4597"/>
    <w:rsid w:val="00701452"/>
    <w:rsid w:val="00702A39"/>
    <w:rsid w:val="00704CE0"/>
    <w:rsid w:val="0072054F"/>
    <w:rsid w:val="00743968"/>
    <w:rsid w:val="0075791D"/>
    <w:rsid w:val="00785415"/>
    <w:rsid w:val="00786294"/>
    <w:rsid w:val="00791CB9"/>
    <w:rsid w:val="00793130"/>
    <w:rsid w:val="0079483A"/>
    <w:rsid w:val="00797DEE"/>
    <w:rsid w:val="007A1BE1"/>
    <w:rsid w:val="007B0680"/>
    <w:rsid w:val="007B3233"/>
    <w:rsid w:val="007B5A42"/>
    <w:rsid w:val="007C199B"/>
    <w:rsid w:val="007C2401"/>
    <w:rsid w:val="007D3073"/>
    <w:rsid w:val="007D64B9"/>
    <w:rsid w:val="007D72D4"/>
    <w:rsid w:val="007D7AB8"/>
    <w:rsid w:val="007E0452"/>
    <w:rsid w:val="007E78B2"/>
    <w:rsid w:val="007F608B"/>
    <w:rsid w:val="007F78A5"/>
    <w:rsid w:val="008070C0"/>
    <w:rsid w:val="00811C12"/>
    <w:rsid w:val="00843FE4"/>
    <w:rsid w:val="00845778"/>
    <w:rsid w:val="008461F7"/>
    <w:rsid w:val="00866A37"/>
    <w:rsid w:val="00881344"/>
    <w:rsid w:val="00887E28"/>
    <w:rsid w:val="00892C37"/>
    <w:rsid w:val="008A50A1"/>
    <w:rsid w:val="008D5C3A"/>
    <w:rsid w:val="008E2870"/>
    <w:rsid w:val="008E6DA2"/>
    <w:rsid w:val="008F6DD5"/>
    <w:rsid w:val="00907B1E"/>
    <w:rsid w:val="00943AFD"/>
    <w:rsid w:val="00963A51"/>
    <w:rsid w:val="00983B6E"/>
    <w:rsid w:val="009919DF"/>
    <w:rsid w:val="009936F8"/>
    <w:rsid w:val="009A0607"/>
    <w:rsid w:val="009A0ECA"/>
    <w:rsid w:val="009A3772"/>
    <w:rsid w:val="009B29BA"/>
    <w:rsid w:val="009B5C23"/>
    <w:rsid w:val="009D17F0"/>
    <w:rsid w:val="00A42796"/>
    <w:rsid w:val="00A5311D"/>
    <w:rsid w:val="00A861DF"/>
    <w:rsid w:val="00A86480"/>
    <w:rsid w:val="00AA0427"/>
    <w:rsid w:val="00AC20D7"/>
    <w:rsid w:val="00AC3637"/>
    <w:rsid w:val="00AD3B58"/>
    <w:rsid w:val="00AD519D"/>
    <w:rsid w:val="00AF56C6"/>
    <w:rsid w:val="00AF7CB2"/>
    <w:rsid w:val="00B032E8"/>
    <w:rsid w:val="00B35E4C"/>
    <w:rsid w:val="00B3784A"/>
    <w:rsid w:val="00B45748"/>
    <w:rsid w:val="00B57F96"/>
    <w:rsid w:val="00B67892"/>
    <w:rsid w:val="00B732A2"/>
    <w:rsid w:val="00B77EA3"/>
    <w:rsid w:val="00B85613"/>
    <w:rsid w:val="00B85C91"/>
    <w:rsid w:val="00BA4D33"/>
    <w:rsid w:val="00BB6C67"/>
    <w:rsid w:val="00BC2D06"/>
    <w:rsid w:val="00BE11F2"/>
    <w:rsid w:val="00BE6BE5"/>
    <w:rsid w:val="00BF337C"/>
    <w:rsid w:val="00BF3848"/>
    <w:rsid w:val="00C41683"/>
    <w:rsid w:val="00C47A15"/>
    <w:rsid w:val="00C744EB"/>
    <w:rsid w:val="00C90702"/>
    <w:rsid w:val="00C90D49"/>
    <w:rsid w:val="00C917FF"/>
    <w:rsid w:val="00C9766A"/>
    <w:rsid w:val="00CA6F81"/>
    <w:rsid w:val="00CB3568"/>
    <w:rsid w:val="00CC4F39"/>
    <w:rsid w:val="00CC7684"/>
    <w:rsid w:val="00CD544C"/>
    <w:rsid w:val="00CF4256"/>
    <w:rsid w:val="00CF4600"/>
    <w:rsid w:val="00D03D74"/>
    <w:rsid w:val="00D04FE8"/>
    <w:rsid w:val="00D06A44"/>
    <w:rsid w:val="00D176CF"/>
    <w:rsid w:val="00D17AD5"/>
    <w:rsid w:val="00D271E3"/>
    <w:rsid w:val="00D40B56"/>
    <w:rsid w:val="00D43B2B"/>
    <w:rsid w:val="00D47A80"/>
    <w:rsid w:val="00D70E5A"/>
    <w:rsid w:val="00D85807"/>
    <w:rsid w:val="00D87349"/>
    <w:rsid w:val="00D91EE9"/>
    <w:rsid w:val="00D9627A"/>
    <w:rsid w:val="00D97220"/>
    <w:rsid w:val="00DA67DD"/>
    <w:rsid w:val="00DB6DBA"/>
    <w:rsid w:val="00DC4525"/>
    <w:rsid w:val="00DE67AF"/>
    <w:rsid w:val="00E018B8"/>
    <w:rsid w:val="00E14D47"/>
    <w:rsid w:val="00E1641C"/>
    <w:rsid w:val="00E26708"/>
    <w:rsid w:val="00E34958"/>
    <w:rsid w:val="00E37AB0"/>
    <w:rsid w:val="00E71C39"/>
    <w:rsid w:val="00E7446C"/>
    <w:rsid w:val="00E80AC3"/>
    <w:rsid w:val="00E9279F"/>
    <w:rsid w:val="00EA56E6"/>
    <w:rsid w:val="00EA694D"/>
    <w:rsid w:val="00EC335F"/>
    <w:rsid w:val="00EC48FB"/>
    <w:rsid w:val="00EC764E"/>
    <w:rsid w:val="00ED3965"/>
    <w:rsid w:val="00EF232A"/>
    <w:rsid w:val="00EF64D5"/>
    <w:rsid w:val="00EF7945"/>
    <w:rsid w:val="00F00265"/>
    <w:rsid w:val="00F05A69"/>
    <w:rsid w:val="00F43FFD"/>
    <w:rsid w:val="00F44236"/>
    <w:rsid w:val="00F52517"/>
    <w:rsid w:val="00F55AF8"/>
    <w:rsid w:val="00F623A7"/>
    <w:rsid w:val="00F72DDA"/>
    <w:rsid w:val="00FA57B2"/>
    <w:rsid w:val="00FB509B"/>
    <w:rsid w:val="00FB619E"/>
    <w:rsid w:val="00FB6CD9"/>
    <w:rsid w:val="00FB7395"/>
    <w:rsid w:val="00FC3D4B"/>
    <w:rsid w:val="00FC6312"/>
    <w:rsid w:val="00FE36E3"/>
    <w:rsid w:val="00FE6B01"/>
    <w:rsid w:val="00FE72FA"/>
    <w:rsid w:val="014CC243"/>
    <w:rsid w:val="041C06C6"/>
    <w:rsid w:val="05757B04"/>
    <w:rsid w:val="089C3E98"/>
    <w:rsid w:val="09121360"/>
    <w:rsid w:val="0E2D9E8F"/>
    <w:rsid w:val="18E8EBEB"/>
    <w:rsid w:val="192B8709"/>
    <w:rsid w:val="1CEBCFCB"/>
    <w:rsid w:val="1E53B67A"/>
    <w:rsid w:val="1F842B14"/>
    <w:rsid w:val="20B59BF9"/>
    <w:rsid w:val="25D1AC1D"/>
    <w:rsid w:val="27B12285"/>
    <w:rsid w:val="2A0620DB"/>
    <w:rsid w:val="2BD84B78"/>
    <w:rsid w:val="3B561111"/>
    <w:rsid w:val="42D482C8"/>
    <w:rsid w:val="44D2F2B9"/>
    <w:rsid w:val="45B5E254"/>
    <w:rsid w:val="49AC2F53"/>
    <w:rsid w:val="4C286B1D"/>
    <w:rsid w:val="4C833E0D"/>
    <w:rsid w:val="4E55F449"/>
    <w:rsid w:val="51101ABF"/>
    <w:rsid w:val="53326D7A"/>
    <w:rsid w:val="5CE15E5D"/>
    <w:rsid w:val="5D53738D"/>
    <w:rsid w:val="5DA92D01"/>
    <w:rsid w:val="63E1D7E8"/>
    <w:rsid w:val="662D76B5"/>
    <w:rsid w:val="685E3A1D"/>
    <w:rsid w:val="6CFE0F37"/>
    <w:rsid w:val="70D6523F"/>
    <w:rsid w:val="735B8ECB"/>
    <w:rsid w:val="73E929CF"/>
    <w:rsid w:val="75E7A896"/>
    <w:rsid w:val="76C70DA4"/>
    <w:rsid w:val="784A2B89"/>
    <w:rsid w:val="791FA35C"/>
    <w:rsid w:val="7D295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1"/>
    <w:rsid w:val="00334C92"/>
    <w:pPr>
      <w:ind w:left="720" w:hanging="720"/>
    </w:pPr>
    <w:rPr>
      <w:iCs/>
      <w:szCs w:val="20"/>
    </w:rPr>
  </w:style>
  <w:style w:type="character" w:customStyle="1" w:styleId="BodyTextNumberedChar1">
    <w:name w:val="Body Text Numbered Char1"/>
    <w:link w:val="BodyTextNumbered"/>
    <w:rsid w:val="00334C92"/>
    <w:rPr>
      <w:iCs/>
      <w:sz w:val="24"/>
    </w:rPr>
  </w:style>
  <w:style w:type="character" w:customStyle="1" w:styleId="H3Char">
    <w:name w:val="H3 Char"/>
    <w:link w:val="H3"/>
    <w:rsid w:val="003841F1"/>
    <w:rPr>
      <w:b/>
      <w:bCs/>
      <w:i/>
      <w:sz w:val="24"/>
    </w:rPr>
  </w:style>
  <w:style w:type="character" w:customStyle="1" w:styleId="HeaderChar">
    <w:name w:val="Header Char"/>
    <w:basedOn w:val="DefaultParagraphFont"/>
    <w:link w:val="Header"/>
    <w:rsid w:val="00492FD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8"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atie.rich@vistracorp.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6C5DE58-D80C-41E5-B558-60D515DE51EA}">
  <ds:schemaRefs>
    <ds:schemaRef ds:uri="http://schemas.microsoft.com/sharepoint/v3/contenttype/forms"/>
  </ds:schemaRefs>
</ds:datastoreItem>
</file>

<file path=customXml/itemProps2.xml><?xml version="1.0" encoding="utf-8"?>
<ds:datastoreItem xmlns:ds="http://schemas.openxmlformats.org/officeDocument/2006/customXml" ds:itemID="{EB0973B5-6266-42D8-83CA-97C7787F3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19010546-3E47-4315-A928-0A0A02B0A18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1175</Words>
  <Characters>7556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2025-10-01T19:52:00Z</dcterms:created>
  <dcterms:modified xsi:type="dcterms:W3CDTF">2025-10-01T20:26:00Z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